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4C" w:rsidRPr="00F809B0" w:rsidRDefault="0060194C" w:rsidP="0060194C">
      <w:pPr>
        <w:pStyle w:val="aa"/>
        <w:rPr>
          <w:lang w:val="en-GB"/>
        </w:rPr>
      </w:pPr>
      <w:r w:rsidRPr="00F809B0">
        <w:rPr>
          <w:lang w:val="en-GB"/>
        </w:rPr>
        <w:t>Supplementary material</w:t>
      </w:r>
    </w:p>
    <w:p w:rsidR="0060194C" w:rsidRPr="0060194C" w:rsidRDefault="0060194C" w:rsidP="00110385">
      <w:pPr>
        <w:widowControl/>
        <w:spacing w:before="100" w:beforeAutospacing="1" w:after="100" w:afterAutospacing="1" w:line="360" w:lineRule="auto"/>
        <w:jc w:val="left"/>
        <w:rPr>
          <w:rFonts w:ascii="Times" w:eastAsia="宋体" w:hAnsi="Times" w:cs="Times New Roman"/>
          <w:kern w:val="0"/>
          <w:sz w:val="20"/>
          <w:szCs w:val="20"/>
        </w:rPr>
      </w:pPr>
      <w:r w:rsidRPr="0060194C">
        <w:rPr>
          <w:rFonts w:ascii="Times New Roman" w:eastAsia="宋体" w:hAnsi="Times New Roman" w:cs="Times New Roman"/>
          <w:kern w:val="0"/>
        </w:rPr>
        <w:t xml:space="preserve">The supplementary material for this manuscript consists of </w:t>
      </w:r>
      <w:r>
        <w:rPr>
          <w:rFonts w:ascii="Times New Roman" w:eastAsia="宋体" w:hAnsi="Times New Roman" w:cs="Times New Roman" w:hint="eastAsia"/>
          <w:kern w:val="0"/>
        </w:rPr>
        <w:t>three</w:t>
      </w:r>
      <w:r w:rsidRPr="0060194C">
        <w:rPr>
          <w:rFonts w:ascii="Times New Roman" w:eastAsia="宋体" w:hAnsi="Times New Roman" w:cs="Times New Roman"/>
          <w:kern w:val="0"/>
        </w:rPr>
        <w:t xml:space="preserve"> figures</w:t>
      </w:r>
      <w:r w:rsidR="004D7050">
        <w:rPr>
          <w:rFonts w:ascii="Times New Roman" w:eastAsia="宋体" w:hAnsi="Times New Roman" w:cs="Times New Roman" w:hint="eastAsia"/>
          <w:kern w:val="0"/>
        </w:rPr>
        <w:t xml:space="preserve"> and three</w:t>
      </w:r>
      <w:r w:rsidR="008D4E86">
        <w:rPr>
          <w:rFonts w:ascii="Times New Roman" w:eastAsia="宋体" w:hAnsi="Times New Roman" w:cs="Times New Roman" w:hint="eastAsia"/>
          <w:kern w:val="0"/>
        </w:rPr>
        <w:t xml:space="preserve"> table</w:t>
      </w:r>
      <w:r w:rsidR="004D7050">
        <w:rPr>
          <w:rFonts w:ascii="Times New Roman" w:eastAsia="宋体" w:hAnsi="Times New Roman" w:cs="Times New Roman" w:hint="eastAsia"/>
          <w:kern w:val="0"/>
        </w:rPr>
        <w:t>s</w:t>
      </w:r>
      <w:r w:rsidRPr="0060194C">
        <w:rPr>
          <w:rFonts w:ascii="Times New Roman" w:eastAsia="宋体" w:hAnsi="Times New Roman" w:cs="Times New Roman"/>
          <w:kern w:val="0"/>
        </w:rPr>
        <w:t xml:space="preserve">. The figure captions including methodology are given below. </w:t>
      </w:r>
    </w:p>
    <w:p w:rsidR="006D2ED2" w:rsidRDefault="006D2ED2" w:rsidP="001C36AD">
      <w:pPr>
        <w:autoSpaceDE w:val="0"/>
        <w:autoSpaceDN w:val="0"/>
        <w:adjustRightInd w:val="0"/>
        <w:ind w:right="78"/>
        <w:jc w:val="left"/>
        <w:rPr>
          <w:rFonts w:ascii="Times New Roman" w:hAnsi="Times New Roman"/>
          <w:b/>
          <w:szCs w:val="18"/>
        </w:rPr>
      </w:pPr>
    </w:p>
    <w:p w:rsidR="001C36AD" w:rsidRDefault="0060194C" w:rsidP="00110385">
      <w:pPr>
        <w:autoSpaceDE w:val="0"/>
        <w:autoSpaceDN w:val="0"/>
        <w:adjustRightInd w:val="0"/>
        <w:spacing w:line="360" w:lineRule="auto"/>
        <w:ind w:right="78"/>
        <w:jc w:val="left"/>
        <w:rPr>
          <w:rFonts w:ascii="AdvPSMER-R" w:hAnsi="AdvPSMER-R" w:cs="AdvPSMER-R"/>
          <w:szCs w:val="18"/>
        </w:rPr>
      </w:pPr>
      <w:r>
        <w:rPr>
          <w:rFonts w:ascii="Times New Roman" w:hAnsi="Times New Roman" w:hint="eastAsia"/>
          <w:b/>
          <w:szCs w:val="18"/>
        </w:rPr>
        <w:t>Fig.</w:t>
      </w:r>
      <w:r w:rsidR="001C36AD" w:rsidRPr="009C0333">
        <w:rPr>
          <w:rFonts w:ascii="Times New Roman" w:hAnsi="Times New Roman" w:hint="eastAsia"/>
          <w:b/>
          <w:szCs w:val="18"/>
        </w:rPr>
        <w:t xml:space="preserve"> S1.</w:t>
      </w:r>
      <w:r w:rsidR="001C36AD" w:rsidRPr="009C0333">
        <w:rPr>
          <w:rFonts w:ascii="Times New Roman" w:hAnsi="Times New Roman" w:cs="Times New Roman"/>
          <w:kern w:val="0"/>
          <w:szCs w:val="18"/>
        </w:rPr>
        <w:t xml:space="preserve"> </w:t>
      </w:r>
      <w:r w:rsidR="001C36AD" w:rsidRPr="009C0333">
        <w:rPr>
          <w:rFonts w:ascii="AdvPSMER-R" w:hAnsi="AdvPSMER-R" w:cs="AdvPSMER-R" w:hint="eastAsia"/>
          <w:szCs w:val="18"/>
        </w:rPr>
        <w:t>Variation of Moran</w:t>
      </w:r>
      <w:r w:rsidR="001C36AD" w:rsidRPr="009C0333">
        <w:rPr>
          <w:rFonts w:ascii="AdvPSMER-R" w:hAnsi="AdvPSMER-R" w:cs="AdvPSMER-R"/>
          <w:szCs w:val="18"/>
        </w:rPr>
        <w:t>’</w:t>
      </w:r>
      <w:r w:rsidR="001C36AD" w:rsidRPr="009C0333">
        <w:rPr>
          <w:rFonts w:ascii="AdvPSMER-R" w:hAnsi="AdvPSMER-R" w:cs="AdvPSMER-R" w:hint="eastAsia"/>
          <w:szCs w:val="18"/>
        </w:rPr>
        <w:t>s I along distance bands for</w:t>
      </w:r>
      <w:r w:rsidR="001C36AD" w:rsidRPr="009C0333">
        <w:rPr>
          <w:rFonts w:ascii="AdvPSMER-R" w:hAnsi="AdvPSMER-R" w:cs="AdvPSMER-R"/>
          <w:szCs w:val="18"/>
        </w:rPr>
        <w:t xml:space="preserve"> observed</w:t>
      </w:r>
      <w:r w:rsidR="001C36AD" w:rsidRPr="009C0333">
        <w:rPr>
          <w:rFonts w:ascii="AdvPSMER-R" w:hAnsi="AdvPSMER-R" w:cs="AdvPSMER-R" w:hint="eastAsia"/>
          <w:szCs w:val="18"/>
        </w:rPr>
        <w:t xml:space="preserve"> (grey dot) and </w:t>
      </w:r>
      <w:r w:rsidR="001C36AD" w:rsidRPr="009C0333">
        <w:rPr>
          <w:rFonts w:ascii="AdvPSMER-R" w:hAnsi="AdvPSMER-R" w:cs="AdvPSMER-R"/>
          <w:szCs w:val="18"/>
        </w:rPr>
        <w:t xml:space="preserve">residuals in general linear models </w:t>
      </w:r>
      <w:r w:rsidR="001C36AD" w:rsidRPr="009C0333">
        <w:rPr>
          <w:rFonts w:ascii="AdvPSMER-R" w:hAnsi="AdvPSMER-R" w:cs="AdvPSMER-R" w:hint="eastAsia"/>
          <w:szCs w:val="18"/>
        </w:rPr>
        <w:t>(black open),</w:t>
      </w:r>
      <w:r w:rsidR="001C36AD" w:rsidRPr="009C0333">
        <w:rPr>
          <w:rFonts w:ascii="AdvPSMER-R" w:hAnsi="AdvPSMER-R" w:cs="AdvPSMER-R"/>
          <w:szCs w:val="18"/>
        </w:rPr>
        <w:t xml:space="preserve"> for </w:t>
      </w:r>
      <w:r w:rsidR="001C36AD" w:rsidRPr="009C0333">
        <w:rPr>
          <w:rFonts w:ascii="AdvPSMER-R" w:hAnsi="AdvPSMER-R" w:cs="AdvPSMER-R" w:hint="eastAsia"/>
          <w:szCs w:val="18"/>
        </w:rPr>
        <w:t>inter-specific (left column, a, d, g), intra-specific (central column, b, e, h), and total</w:t>
      </w:r>
      <w:r w:rsidR="001C36AD" w:rsidRPr="009C0333">
        <w:rPr>
          <w:rFonts w:ascii="AdvPSMER-R" w:hAnsi="AdvPSMER-R" w:cs="AdvPSMER-R"/>
          <w:szCs w:val="18"/>
        </w:rPr>
        <w:t xml:space="preserve"> </w:t>
      </w:r>
      <w:r w:rsidR="001C36AD" w:rsidRPr="009C0333">
        <w:rPr>
          <w:rFonts w:ascii="AdvPSMER-R" w:hAnsi="AdvPSMER-R" w:cs="AdvPSMER-R" w:hint="eastAsia"/>
          <w:szCs w:val="18"/>
        </w:rPr>
        <w:t xml:space="preserve">(right column c, f, </w:t>
      </w:r>
      <w:proofErr w:type="spellStart"/>
      <w:r w:rsidR="001C36AD" w:rsidRPr="009C0333">
        <w:rPr>
          <w:rFonts w:ascii="AdvPSMER-R" w:hAnsi="AdvPSMER-R" w:cs="AdvPSMER-R" w:hint="eastAsia"/>
          <w:szCs w:val="18"/>
        </w:rPr>
        <w:t>i</w:t>
      </w:r>
      <w:proofErr w:type="spellEnd"/>
      <w:r w:rsidR="001C36AD" w:rsidRPr="009C0333">
        <w:rPr>
          <w:rFonts w:ascii="AdvPSMER-R" w:hAnsi="AdvPSMER-R" w:cs="AdvPSMER-R" w:hint="eastAsia"/>
          <w:szCs w:val="18"/>
        </w:rPr>
        <w:t xml:space="preserve">) </w:t>
      </w:r>
      <w:r w:rsidR="001C36AD" w:rsidRPr="009C0333">
        <w:rPr>
          <w:rFonts w:ascii="AdvPSMER-R" w:hAnsi="AdvPSMER-R" w:cs="AdvPSMER-R"/>
          <w:szCs w:val="18"/>
        </w:rPr>
        <w:t>variation</w:t>
      </w:r>
      <w:r w:rsidR="001C36AD" w:rsidRPr="009C0333">
        <w:rPr>
          <w:rFonts w:ascii="AdvPSMER-R" w:hAnsi="AdvPSMER-R" w:cs="AdvPSMER-R" w:hint="eastAsia"/>
          <w:szCs w:val="18"/>
        </w:rPr>
        <w:t>s</w:t>
      </w:r>
      <w:r w:rsidR="001C36AD" w:rsidRPr="009C0333">
        <w:rPr>
          <w:rFonts w:ascii="AdvPSMER-R" w:hAnsi="AdvPSMER-R" w:cs="AdvPSMER-R"/>
          <w:szCs w:val="18"/>
        </w:rPr>
        <w:t xml:space="preserve"> in </w:t>
      </w:r>
      <w:r w:rsidR="001C36AD" w:rsidRPr="009C0333">
        <w:rPr>
          <w:rFonts w:ascii="AdvPSMER-R" w:hAnsi="AdvPSMER-R" w:cs="AdvPSMER-R" w:hint="eastAsia"/>
          <w:szCs w:val="18"/>
        </w:rPr>
        <w:t xml:space="preserve">the </w:t>
      </w:r>
      <w:r w:rsidR="001C36AD" w:rsidRPr="009C0333">
        <w:rPr>
          <w:rFonts w:ascii="AdvPSMER-R" w:hAnsi="AdvPSMER-R" w:cs="AdvPSMER-R"/>
          <w:szCs w:val="18"/>
        </w:rPr>
        <w:t xml:space="preserve">leaf </w:t>
      </w:r>
      <w:r w:rsidR="001C36AD" w:rsidRPr="009C0333">
        <w:rPr>
          <w:rFonts w:ascii="AdvPSMER-R" w:hAnsi="AdvPSMER-R" w:cs="AdvPSMER-R" w:hint="eastAsia"/>
          <w:szCs w:val="18"/>
        </w:rPr>
        <w:t>nitrogen (upper row, a-c), phosphorus (middle row, d-f) concentrations and leaf N:P (lower row, g-</w:t>
      </w:r>
      <w:proofErr w:type="spellStart"/>
      <w:r w:rsidR="001C36AD" w:rsidRPr="009C0333">
        <w:rPr>
          <w:rFonts w:ascii="AdvPSMER-R" w:hAnsi="AdvPSMER-R" w:cs="AdvPSMER-R" w:hint="eastAsia"/>
          <w:szCs w:val="18"/>
        </w:rPr>
        <w:t>i</w:t>
      </w:r>
      <w:proofErr w:type="spellEnd"/>
      <w:r w:rsidR="001C36AD" w:rsidRPr="009C0333">
        <w:rPr>
          <w:rFonts w:ascii="AdvPSMER-R" w:hAnsi="AdvPSMER-R" w:cs="AdvPSMER-R" w:hint="eastAsia"/>
          <w:szCs w:val="18"/>
        </w:rPr>
        <w:t>)</w:t>
      </w:r>
      <w:r w:rsidR="001C36AD" w:rsidRPr="009C0333">
        <w:rPr>
          <w:rFonts w:ascii="AdvPSMER-R" w:hAnsi="AdvPSMER-R" w:cs="AdvPSMER-R"/>
          <w:szCs w:val="18"/>
        </w:rPr>
        <w:t>.</w:t>
      </w:r>
    </w:p>
    <w:p w:rsidR="0060194C" w:rsidRDefault="0060194C" w:rsidP="00110385">
      <w:pPr>
        <w:widowControl/>
        <w:spacing w:line="360" w:lineRule="auto"/>
        <w:jc w:val="left"/>
        <w:rPr>
          <w:ins w:id="0" w:author="Xian Yang" w:date="2016-01-04T11:48:00Z"/>
          <w:rFonts w:ascii="Times New Roman" w:hAnsi="Times New Roman" w:cs="Times New Roman"/>
        </w:rPr>
      </w:pPr>
      <w:r>
        <w:rPr>
          <w:rFonts w:ascii="Times New Roman" w:hAnsi="Times New Roman" w:hint="eastAsia"/>
          <w:b/>
          <w:szCs w:val="18"/>
        </w:rPr>
        <w:t>Fig.</w:t>
      </w:r>
      <w:r w:rsidRPr="009C0333">
        <w:rPr>
          <w:rFonts w:ascii="Times New Roman" w:hAnsi="Times New Roman" w:hint="eastAsia"/>
          <w:b/>
          <w:szCs w:val="18"/>
        </w:rPr>
        <w:t xml:space="preserve"> S</w:t>
      </w:r>
      <w:r>
        <w:rPr>
          <w:rFonts w:ascii="Times New Roman" w:hAnsi="Times New Roman" w:hint="eastAsia"/>
          <w:b/>
          <w:szCs w:val="18"/>
        </w:rPr>
        <w:t>2</w:t>
      </w:r>
      <w:r w:rsidRPr="009C0333">
        <w:rPr>
          <w:rFonts w:ascii="Times New Roman" w:hAnsi="Times New Roman" w:hint="eastAsia"/>
          <w:b/>
          <w:szCs w:val="18"/>
        </w:rPr>
        <w:t>.</w:t>
      </w:r>
      <w:r w:rsidRPr="008B39F1">
        <w:rPr>
          <w:rFonts w:ascii="Times New Roman" w:hAnsi="Times New Roman" w:cs="Times New Roman"/>
        </w:rPr>
        <w:t xml:space="preserve"> Histograms showing the distribution</w:t>
      </w:r>
      <w:r>
        <w:rPr>
          <w:rFonts w:ascii="Times New Roman" w:hAnsi="Times New Roman" w:cs="Times New Roman" w:hint="eastAsia"/>
        </w:rPr>
        <w:t>s</w:t>
      </w:r>
      <w:r w:rsidRPr="008B39F1">
        <w:rPr>
          <w:rFonts w:ascii="Times New Roman" w:hAnsi="Times New Roman" w:cs="Times New Roman"/>
        </w:rPr>
        <w:t xml:space="preserve"> of leaf nitrogen (mg g</w:t>
      </w:r>
      <w:r w:rsidRPr="008B39F1">
        <w:rPr>
          <w:rFonts w:ascii="Times New Roman" w:hAnsi="Times New Roman" w:cs="Times New Roman"/>
          <w:vertAlign w:val="superscript"/>
        </w:rPr>
        <w:t>−1</w:t>
      </w:r>
      <w:r w:rsidRPr="008B39F1">
        <w:rPr>
          <w:rFonts w:ascii="Times New Roman" w:hAnsi="Times New Roman" w:cs="Times New Roman"/>
        </w:rPr>
        <w:t>) (a)</w:t>
      </w:r>
      <w:r>
        <w:rPr>
          <w:rFonts w:ascii="Times New Roman" w:hAnsi="Times New Roman" w:cs="Times New Roman" w:hint="eastAsia"/>
        </w:rPr>
        <w:t xml:space="preserve">, </w:t>
      </w:r>
      <w:r w:rsidRPr="008B39F1">
        <w:rPr>
          <w:rFonts w:ascii="Times New Roman" w:hAnsi="Times New Roman" w:cs="Times New Roman"/>
        </w:rPr>
        <w:t>phosphorus (mg g</w:t>
      </w:r>
      <w:r w:rsidRPr="008B39F1">
        <w:rPr>
          <w:rFonts w:ascii="Times New Roman" w:hAnsi="Times New Roman" w:cs="Times New Roman"/>
          <w:vertAlign w:val="superscript"/>
        </w:rPr>
        <w:t>−1</w:t>
      </w:r>
      <w:r w:rsidRPr="008B39F1">
        <w:rPr>
          <w:rFonts w:ascii="Times New Roman" w:hAnsi="Times New Roman" w:cs="Times New Roman"/>
        </w:rPr>
        <w:t>) (b)</w:t>
      </w:r>
      <w:r>
        <w:rPr>
          <w:rFonts w:ascii="Times New Roman" w:hAnsi="Times New Roman" w:cs="Times New Roman" w:hint="eastAsia"/>
        </w:rPr>
        <w:t>, and N:P (c)</w:t>
      </w:r>
      <w:r w:rsidRPr="008B39F1">
        <w:rPr>
          <w:rFonts w:ascii="Times New Roman" w:hAnsi="Times New Roman" w:cs="Times New Roman"/>
        </w:rPr>
        <w:t xml:space="preserve"> for all observations.</w:t>
      </w:r>
    </w:p>
    <w:p w:rsidR="008010B5" w:rsidRDefault="008010B5" w:rsidP="00110385">
      <w:pPr>
        <w:widowControl/>
        <w:spacing w:line="360" w:lineRule="auto"/>
        <w:jc w:val="left"/>
        <w:rPr>
          <w:rFonts w:ascii="Times New Roman" w:hAnsi="Times New Roman" w:cs="Times New Roman"/>
        </w:rPr>
      </w:pPr>
      <w:ins w:id="1" w:author="Xian Yang" w:date="2016-01-04T11:48:00Z">
        <w:r>
          <w:rPr>
            <w:rFonts w:ascii="Times New Roman" w:hAnsi="Times New Roman" w:hint="eastAsia"/>
            <w:b/>
            <w:szCs w:val="18"/>
          </w:rPr>
          <w:t>Fig.</w:t>
        </w:r>
        <w:r w:rsidRPr="009C0333">
          <w:rPr>
            <w:rFonts w:ascii="Times New Roman" w:hAnsi="Times New Roman" w:hint="eastAsia"/>
            <w:b/>
            <w:szCs w:val="18"/>
          </w:rPr>
          <w:t xml:space="preserve"> S</w:t>
        </w:r>
        <w:r>
          <w:rPr>
            <w:rFonts w:ascii="Times New Roman" w:hAnsi="Times New Roman" w:hint="eastAsia"/>
            <w:b/>
            <w:szCs w:val="18"/>
          </w:rPr>
          <w:t>3</w:t>
        </w:r>
        <w:r w:rsidRPr="009C0333">
          <w:rPr>
            <w:rFonts w:ascii="Times New Roman" w:hAnsi="Times New Roman" w:hint="eastAsia"/>
            <w:b/>
            <w:szCs w:val="18"/>
          </w:rPr>
          <w:t>.</w:t>
        </w:r>
        <w:r w:rsidRPr="008B39F1">
          <w:rPr>
            <w:rFonts w:ascii="Times New Roman" w:hAnsi="Times New Roman" w:cs="Times New Roman"/>
          </w:rPr>
          <w:t xml:space="preserve"> </w:t>
        </w:r>
      </w:ins>
      <w:ins w:id="2" w:author="Xian Yang" w:date="2016-01-04T11:49:00Z">
        <w:r w:rsidRPr="002A41B4">
          <w:rPr>
            <w:rFonts w:ascii="Times New Roman" w:hAnsi="Times New Roman" w:cs="Times New Roman"/>
            <w:color w:val="000000"/>
            <w:kern w:val="0"/>
            <w:szCs w:val="20"/>
            <w:lang w:val="en-GB" w:eastAsia="de-DE"/>
          </w:rPr>
          <w:t>Decomposition of total variation in leaf N (a</w:t>
        </w:r>
      </w:ins>
      <w:ins w:id="3" w:author="Xian Yang" w:date="2016-01-04T11:50:00Z">
        <w:r>
          <w:rPr>
            <w:rFonts w:ascii="Times New Roman" w:hAnsi="Times New Roman" w:cs="Times New Roman" w:hint="eastAsia"/>
            <w:color w:val="000000"/>
            <w:kern w:val="0"/>
            <w:szCs w:val="20"/>
            <w:lang w:val="en-GB"/>
          </w:rPr>
          <w:t>, d</w:t>
        </w:r>
      </w:ins>
      <w:ins w:id="4" w:author="Xian Yang" w:date="2016-01-04T11:49:00Z">
        <w:r w:rsidRPr="002A41B4">
          <w:rPr>
            <w:rFonts w:ascii="Times New Roman" w:hAnsi="Times New Roman" w:cs="Times New Roman"/>
            <w:color w:val="000000"/>
            <w:kern w:val="0"/>
            <w:szCs w:val="20"/>
            <w:lang w:val="en-GB" w:eastAsia="de-DE"/>
          </w:rPr>
          <w:t>), P (b</w:t>
        </w:r>
      </w:ins>
      <w:ins w:id="5" w:author="Xian Yang" w:date="2016-01-04T11:50:00Z">
        <w:r>
          <w:rPr>
            <w:rFonts w:ascii="Times New Roman" w:hAnsi="Times New Roman" w:cs="Times New Roman" w:hint="eastAsia"/>
            <w:color w:val="000000"/>
            <w:kern w:val="0"/>
            <w:szCs w:val="20"/>
            <w:lang w:val="en-GB"/>
          </w:rPr>
          <w:t>, e</w:t>
        </w:r>
      </w:ins>
      <w:ins w:id="6" w:author="Xian Yang" w:date="2016-01-04T11:49:00Z">
        <w:r w:rsidRPr="002A41B4">
          <w:rPr>
            <w:rFonts w:ascii="Times New Roman" w:hAnsi="Times New Roman" w:cs="Times New Roman"/>
            <w:color w:val="000000"/>
            <w:kern w:val="0"/>
            <w:szCs w:val="20"/>
            <w:lang w:val="en-GB" w:eastAsia="de-DE"/>
          </w:rPr>
          <w:t>) and N:P (c</w:t>
        </w:r>
      </w:ins>
      <w:ins w:id="7" w:author="Xian Yang" w:date="2016-01-04T11:50:00Z">
        <w:r>
          <w:rPr>
            <w:rFonts w:ascii="Times New Roman" w:hAnsi="Times New Roman" w:cs="Times New Roman" w:hint="eastAsia"/>
            <w:color w:val="000000"/>
            <w:kern w:val="0"/>
            <w:szCs w:val="20"/>
            <w:lang w:val="en-GB"/>
          </w:rPr>
          <w:t>, f</w:t>
        </w:r>
      </w:ins>
      <w:ins w:id="8" w:author="Xian Yang" w:date="2016-01-04T11:49:00Z">
        <w:r w:rsidRPr="002A41B4">
          <w:rPr>
            <w:rFonts w:ascii="Times New Roman" w:hAnsi="Times New Roman" w:cs="Times New Roman"/>
            <w:color w:val="000000"/>
            <w:kern w:val="0"/>
            <w:szCs w:val="20"/>
            <w:lang w:val="en-GB" w:eastAsia="de-DE"/>
          </w:rPr>
          <w:t xml:space="preserve">) of shrubs </w:t>
        </w:r>
        <w:r>
          <w:rPr>
            <w:rFonts w:ascii="Times New Roman" w:hAnsi="Times New Roman" w:cs="Times New Roman"/>
            <w:color w:val="000000"/>
            <w:kern w:val="0"/>
            <w:szCs w:val="20"/>
            <w:lang w:val="en-GB" w:eastAsia="de-DE"/>
          </w:rPr>
          <w:t xml:space="preserve">in </w:t>
        </w:r>
        <w:r>
          <w:rPr>
            <w:rFonts w:ascii="Times New Roman" w:hAnsi="Times New Roman" w:cs="Times New Roman" w:hint="eastAsia"/>
            <w:color w:val="000000"/>
            <w:kern w:val="0"/>
            <w:szCs w:val="20"/>
            <w:lang w:val="en-GB"/>
          </w:rPr>
          <w:t xml:space="preserve">temperate </w:t>
        </w:r>
        <w:proofErr w:type="spellStart"/>
        <w:r>
          <w:rPr>
            <w:rFonts w:ascii="Times New Roman" w:hAnsi="Times New Roman" w:cs="Times New Roman" w:hint="eastAsia"/>
            <w:color w:val="000000"/>
            <w:kern w:val="0"/>
            <w:szCs w:val="20"/>
            <w:lang w:val="en-GB"/>
          </w:rPr>
          <w:t>shrbland</w:t>
        </w:r>
        <w:proofErr w:type="spellEnd"/>
        <w:r>
          <w:rPr>
            <w:rFonts w:ascii="Times New Roman" w:hAnsi="Times New Roman" w:cs="Times New Roman" w:hint="eastAsia"/>
            <w:color w:val="000000"/>
            <w:kern w:val="0"/>
            <w:szCs w:val="20"/>
            <w:lang w:val="en-GB"/>
          </w:rPr>
          <w:t xml:space="preserve"> </w:t>
        </w:r>
      </w:ins>
      <w:ins w:id="9" w:author="Xian Yang" w:date="2016-01-04T11:50:00Z">
        <w:r>
          <w:rPr>
            <w:rFonts w:ascii="Times New Roman" w:hAnsi="Times New Roman" w:cs="Times New Roman" w:hint="eastAsia"/>
            <w:color w:val="000000"/>
            <w:kern w:val="0"/>
            <w:szCs w:val="20"/>
            <w:lang w:val="en-GB"/>
          </w:rPr>
          <w:t xml:space="preserve">(a-c) </w:t>
        </w:r>
      </w:ins>
      <w:ins w:id="10" w:author="Xian Yang" w:date="2016-01-04T11:49:00Z">
        <w:r>
          <w:rPr>
            <w:rFonts w:ascii="Times New Roman" w:hAnsi="Times New Roman" w:cs="Times New Roman" w:hint="eastAsia"/>
            <w:color w:val="000000"/>
            <w:kern w:val="0"/>
            <w:szCs w:val="20"/>
            <w:lang w:val="en-GB"/>
          </w:rPr>
          <w:t xml:space="preserve">and desert </w:t>
        </w:r>
        <w:proofErr w:type="spellStart"/>
        <w:r>
          <w:rPr>
            <w:rFonts w:ascii="Times New Roman" w:hAnsi="Times New Roman" w:cs="Times New Roman" w:hint="eastAsia"/>
            <w:color w:val="000000"/>
            <w:kern w:val="0"/>
            <w:szCs w:val="20"/>
            <w:lang w:val="en-GB"/>
          </w:rPr>
          <w:t>shrubland</w:t>
        </w:r>
      </w:ins>
      <w:proofErr w:type="spellEnd"/>
      <w:ins w:id="11" w:author="Xian Yang" w:date="2016-01-04T11:50:00Z">
        <w:r>
          <w:rPr>
            <w:rFonts w:ascii="Times New Roman" w:hAnsi="Times New Roman" w:cs="Times New Roman" w:hint="eastAsia"/>
            <w:color w:val="000000"/>
            <w:kern w:val="0"/>
            <w:szCs w:val="20"/>
            <w:lang w:val="en-GB"/>
          </w:rPr>
          <w:t xml:space="preserve"> (d-f)</w:t>
        </w:r>
      </w:ins>
      <w:ins w:id="12" w:author="Xian Yang" w:date="2016-01-04T11:49:00Z">
        <w:r>
          <w:rPr>
            <w:rFonts w:ascii="Times New Roman" w:hAnsi="Times New Roman" w:cs="Times New Roman"/>
            <w:color w:val="000000"/>
            <w:kern w:val="0"/>
            <w:szCs w:val="20"/>
            <w:lang w:val="en-GB" w:eastAsia="de-DE"/>
          </w:rPr>
          <w:t>.</w:t>
        </w:r>
      </w:ins>
    </w:p>
    <w:p w:rsidR="0060194C" w:rsidRPr="003D5719" w:rsidRDefault="0060194C" w:rsidP="00110385">
      <w:pPr>
        <w:autoSpaceDE w:val="0"/>
        <w:autoSpaceDN w:val="0"/>
        <w:adjustRightInd w:val="0"/>
        <w:spacing w:line="360" w:lineRule="auto"/>
        <w:ind w:right="78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hint="eastAsia"/>
          <w:b/>
          <w:szCs w:val="18"/>
        </w:rPr>
        <w:t>Fig.</w:t>
      </w:r>
      <w:r w:rsidRPr="009C0333">
        <w:rPr>
          <w:rFonts w:ascii="Times New Roman" w:hAnsi="Times New Roman" w:hint="eastAsia"/>
          <w:b/>
          <w:szCs w:val="18"/>
        </w:rPr>
        <w:t xml:space="preserve"> S</w:t>
      </w:r>
      <w:ins w:id="13" w:author="Xian Yang" w:date="2016-01-04T11:48:00Z">
        <w:r w:rsidR="008010B5">
          <w:rPr>
            <w:rFonts w:ascii="Times New Roman" w:hAnsi="Times New Roman" w:hint="eastAsia"/>
            <w:b/>
            <w:szCs w:val="18"/>
          </w:rPr>
          <w:t>4</w:t>
        </w:r>
      </w:ins>
      <w:del w:id="14" w:author="Xian Yang" w:date="2016-01-04T11:48:00Z">
        <w:r w:rsidDel="008010B5">
          <w:rPr>
            <w:rFonts w:ascii="Times New Roman" w:hAnsi="Times New Roman" w:hint="eastAsia"/>
            <w:b/>
            <w:szCs w:val="18"/>
          </w:rPr>
          <w:delText>3</w:delText>
        </w:r>
      </w:del>
      <w:r w:rsidRPr="009C0333">
        <w:rPr>
          <w:rFonts w:ascii="Times New Roman" w:hAnsi="Times New Roman" w:hint="eastAsia"/>
          <w:b/>
          <w:szCs w:val="18"/>
        </w:rPr>
        <w:t>.</w:t>
      </w:r>
      <w:r w:rsidRPr="009C0333">
        <w:rPr>
          <w:rFonts w:ascii="Times New Roman" w:hAnsi="Times New Roman" w:cs="Times New Roman"/>
          <w:kern w:val="0"/>
          <w:szCs w:val="18"/>
        </w:rPr>
        <w:t xml:space="preserve"> </w:t>
      </w:r>
      <w:r>
        <w:rPr>
          <w:rFonts w:ascii="Times New Roman" w:hAnsi="Times New Roman" w:cs="Times New Roman" w:hint="eastAsia"/>
        </w:rPr>
        <w:t xml:space="preserve">Different leaf </w:t>
      </w:r>
      <w:r w:rsidRPr="009E1388">
        <w:rPr>
          <w:rFonts w:ascii="Times New Roman" w:hAnsi="Times New Roman" w:cs="Times New Roman" w:hint="eastAsia"/>
        </w:rPr>
        <w:t>N</w:t>
      </w:r>
      <w:r w:rsidRPr="00C1566B">
        <w:rPr>
          <w:rFonts w:ascii="Times New Roman" w:hAnsi="Times New Roman" w:cs="Times New Roman" w:hint="eastAsia"/>
        </w:rPr>
        <w:t xml:space="preserve"> (black)</w:t>
      </w:r>
      <w:r>
        <w:rPr>
          <w:rFonts w:ascii="Times New Roman" w:hAnsi="Times New Roman" w:cs="Times New Roman" w:hint="eastAsia"/>
        </w:rPr>
        <w:t xml:space="preserve"> and P</w:t>
      </w:r>
      <w:r w:rsidRPr="00C1566B">
        <w:rPr>
          <w:rFonts w:ascii="Times New Roman" w:hAnsi="Times New Roman" w:cs="Times New Roman" w:hint="eastAsia"/>
        </w:rPr>
        <w:t xml:space="preserve"> (gr</w:t>
      </w:r>
      <w:r>
        <w:rPr>
          <w:rFonts w:ascii="Times New Roman" w:hAnsi="Times New Roman" w:cs="Times New Roman" w:hint="eastAsia"/>
        </w:rPr>
        <w:t>e</w:t>
      </w:r>
      <w:r w:rsidRPr="00C1566B">
        <w:rPr>
          <w:rFonts w:ascii="Times New Roman" w:hAnsi="Times New Roman" w:cs="Times New Roman" w:hint="eastAsia"/>
        </w:rPr>
        <w:t>y)</w:t>
      </w:r>
      <w:r>
        <w:rPr>
          <w:rFonts w:ascii="Times New Roman" w:hAnsi="Times New Roman" w:cs="Times New Roman" w:hint="eastAsia"/>
        </w:rPr>
        <w:t xml:space="preserve"> concentrations</w:t>
      </w:r>
      <w:r w:rsidRPr="00C1566B">
        <w:rPr>
          <w:rFonts w:ascii="Times New Roman" w:hAnsi="Times New Roman" w:cs="Times New Roman" w:hint="eastAsia"/>
        </w:rPr>
        <w:t xml:space="preserve"> among life forms </w:t>
      </w:r>
      <w:r>
        <w:rPr>
          <w:rFonts w:ascii="Times New Roman" w:hAnsi="Times New Roman" w:cs="Times New Roman" w:hint="eastAsia"/>
        </w:rPr>
        <w:t xml:space="preserve">(a) and different leaf N concentration among functional groups (b) </w:t>
      </w:r>
      <w:r w:rsidRPr="00C1566B">
        <w:rPr>
          <w:rFonts w:ascii="Times New Roman" w:hAnsi="Times New Roman" w:cs="Times New Roman" w:hint="eastAsia"/>
        </w:rPr>
        <w:t xml:space="preserve">in China. </w:t>
      </w:r>
      <w:r>
        <w:rPr>
          <w:rFonts w:ascii="Times New Roman" w:hAnsi="Times New Roman" w:cs="Times New Roman" w:hint="eastAsia"/>
        </w:rPr>
        <w:t xml:space="preserve">In (a), </w:t>
      </w:r>
      <w:r w:rsidRPr="009E1388">
        <w:rPr>
          <w:rFonts w:ascii="Times New Roman" w:hAnsi="Times New Roman" w:cs="Times New Roman" w:hint="eastAsia"/>
        </w:rPr>
        <w:t xml:space="preserve">data for </w:t>
      </w:r>
      <w:r w:rsidRPr="009E1388">
        <w:rPr>
          <w:rFonts w:ascii="Times New Roman" w:hAnsi="Times New Roman" w:cs="Times New Roman"/>
        </w:rPr>
        <w:t>“</w:t>
      </w:r>
      <w:r w:rsidRPr="009E1388">
        <w:rPr>
          <w:rFonts w:ascii="Times New Roman" w:hAnsi="Times New Roman" w:cs="Times New Roman" w:hint="eastAsia"/>
        </w:rPr>
        <w:t>tree</w:t>
      </w:r>
      <w:r w:rsidRPr="009E1388">
        <w:rPr>
          <w:rFonts w:ascii="Times New Roman" w:hAnsi="Times New Roman" w:cs="Times New Roman"/>
        </w:rPr>
        <w:t>”</w:t>
      </w:r>
      <w:r w:rsidRPr="009E1388">
        <w:rPr>
          <w:rFonts w:ascii="Times New Roman" w:hAnsi="Times New Roman" w:cs="Times New Roman" w:hint="eastAsia"/>
        </w:rPr>
        <w:t xml:space="preserve"> and </w:t>
      </w:r>
      <w:r w:rsidRPr="009E1388">
        <w:rPr>
          <w:rFonts w:ascii="Times New Roman" w:hAnsi="Times New Roman" w:cs="Times New Roman"/>
        </w:rPr>
        <w:t>“</w:t>
      </w:r>
      <w:r w:rsidRPr="009E1388">
        <w:rPr>
          <w:rFonts w:ascii="Times New Roman" w:hAnsi="Times New Roman" w:cs="Times New Roman" w:hint="eastAsia"/>
        </w:rPr>
        <w:t>shrub</w:t>
      </w:r>
      <w:r w:rsidRPr="009E1388">
        <w:rPr>
          <w:rFonts w:ascii="Times New Roman" w:hAnsi="Times New Roman" w:cs="Times New Roman"/>
        </w:rPr>
        <w:t>”</w:t>
      </w:r>
      <w:r w:rsidRPr="009E1388">
        <w:rPr>
          <w:rFonts w:ascii="Times New Roman" w:hAnsi="Times New Roman" w:cs="Times New Roman" w:hint="eastAsia"/>
        </w:rPr>
        <w:t xml:space="preserve"> were from Han </w:t>
      </w:r>
      <w:r w:rsidRPr="00694796">
        <w:rPr>
          <w:rFonts w:ascii="Times New Roman" w:hAnsi="Times New Roman" w:cs="Times New Roman"/>
          <w:i/>
        </w:rPr>
        <w:t>et al.</w:t>
      </w:r>
      <w:r w:rsidRPr="009E1388">
        <w:rPr>
          <w:rFonts w:ascii="Times New Roman" w:hAnsi="Times New Roman" w:cs="Times New Roman" w:hint="eastAsia"/>
        </w:rPr>
        <w:t xml:space="preserve"> (2005)</w:t>
      </w:r>
      <w:r>
        <w:rPr>
          <w:rFonts w:ascii="Times New Roman" w:hAnsi="Times New Roman" w:cs="Times New Roman" w:hint="eastAsia"/>
        </w:rPr>
        <w:t>;</w:t>
      </w:r>
      <w:r w:rsidRPr="009E1388">
        <w:rPr>
          <w:rFonts w:ascii="Times New Roman" w:hAnsi="Times New Roman" w:cs="Times New Roman" w:hint="eastAsia"/>
        </w:rPr>
        <w:t xml:space="preserve"> data for </w:t>
      </w:r>
      <w:r w:rsidRPr="009E1388">
        <w:rPr>
          <w:rFonts w:ascii="Times New Roman" w:hAnsi="Times New Roman" w:cs="Times New Roman"/>
        </w:rPr>
        <w:t>“</w:t>
      </w:r>
      <w:r w:rsidRPr="009E1388">
        <w:rPr>
          <w:rFonts w:ascii="Times New Roman" w:hAnsi="Times New Roman" w:cs="Times New Roman" w:hint="eastAsia"/>
        </w:rPr>
        <w:t>herb</w:t>
      </w:r>
      <w:r w:rsidRPr="009E1388">
        <w:rPr>
          <w:rFonts w:ascii="Times New Roman" w:hAnsi="Times New Roman" w:cs="Times New Roman"/>
        </w:rPr>
        <w:t>”</w:t>
      </w:r>
      <w:r w:rsidRPr="009E1388">
        <w:rPr>
          <w:rFonts w:ascii="Times New Roman" w:hAnsi="Times New Roman" w:cs="Times New Roman" w:hint="eastAsia"/>
        </w:rPr>
        <w:t xml:space="preserve"> were from Han </w:t>
      </w:r>
      <w:r w:rsidRPr="00694796">
        <w:rPr>
          <w:rFonts w:ascii="Times New Roman" w:hAnsi="Times New Roman" w:cs="Times New Roman"/>
          <w:i/>
        </w:rPr>
        <w:t>et al.</w:t>
      </w:r>
      <w:r w:rsidRPr="009E1388">
        <w:rPr>
          <w:rFonts w:ascii="Times New Roman" w:hAnsi="Times New Roman" w:cs="Times New Roman" w:hint="eastAsia"/>
        </w:rPr>
        <w:t xml:space="preserve"> (2005) and He </w:t>
      </w:r>
      <w:r w:rsidRPr="00694796">
        <w:rPr>
          <w:rFonts w:ascii="Times New Roman" w:hAnsi="Times New Roman" w:cs="Times New Roman"/>
          <w:i/>
        </w:rPr>
        <w:t>et al.</w:t>
      </w:r>
      <w:r w:rsidRPr="009E1388">
        <w:rPr>
          <w:rFonts w:ascii="Times New Roman" w:hAnsi="Times New Roman" w:cs="Times New Roman" w:hint="eastAsia"/>
        </w:rPr>
        <w:t xml:space="preserve"> (2006)</w:t>
      </w:r>
      <w:r>
        <w:rPr>
          <w:rFonts w:ascii="Times New Roman" w:hAnsi="Times New Roman" w:cs="Times New Roman" w:hint="eastAsia"/>
        </w:rPr>
        <w:t>;</w:t>
      </w:r>
      <w:r w:rsidRPr="009E1388">
        <w:rPr>
          <w:rFonts w:ascii="Times New Roman" w:hAnsi="Times New Roman" w:cs="Times New Roman" w:hint="eastAsia"/>
        </w:rPr>
        <w:t xml:space="preserve"> data for </w:t>
      </w:r>
      <w:r w:rsidRPr="009E1388">
        <w:rPr>
          <w:rFonts w:ascii="Times New Roman" w:hAnsi="Times New Roman" w:cs="Times New Roman"/>
        </w:rPr>
        <w:t>“</w:t>
      </w:r>
      <w:r w:rsidRPr="009E1388">
        <w:rPr>
          <w:rFonts w:ascii="Times New Roman" w:hAnsi="Times New Roman" w:cs="Times New Roman" w:hint="eastAsia"/>
        </w:rPr>
        <w:t>shrub*</w:t>
      </w:r>
      <w:r w:rsidRPr="009E1388">
        <w:rPr>
          <w:rFonts w:ascii="Times New Roman" w:hAnsi="Times New Roman" w:cs="Times New Roman"/>
        </w:rPr>
        <w:t>”</w:t>
      </w:r>
      <w:r w:rsidRPr="009E1388">
        <w:rPr>
          <w:rFonts w:ascii="Times New Roman" w:hAnsi="Times New Roman" w:cs="Times New Roman" w:hint="eastAsia"/>
        </w:rPr>
        <w:t xml:space="preserve"> were from this study.</w:t>
      </w:r>
      <w:r>
        <w:rPr>
          <w:rFonts w:ascii="Times New Roman" w:hAnsi="Times New Roman" w:cs="Times New Roman" w:hint="eastAsia"/>
        </w:rPr>
        <w:t xml:space="preserve"> </w:t>
      </w:r>
      <w:r w:rsidRPr="00C1566B">
        <w:rPr>
          <w:rFonts w:ascii="Times New Roman" w:hAnsi="Times New Roman" w:cs="Times New Roman" w:hint="eastAsia"/>
        </w:rPr>
        <w:t>L</w:t>
      </w:r>
      <w:r w:rsidRPr="00C1566B">
        <w:rPr>
          <w:rFonts w:ascii="Times New Roman" w:hAnsi="Times New Roman" w:cs="Times New Roman"/>
        </w:rPr>
        <w:t>ett</w:t>
      </w:r>
      <w:r w:rsidRPr="00C1566B">
        <w:rPr>
          <w:rFonts w:ascii="Times New Roman" w:hAnsi="Times New Roman" w:cs="Times New Roman" w:hint="eastAsia"/>
        </w:rPr>
        <w:t xml:space="preserve">ers above the error bars </w:t>
      </w:r>
      <w:r w:rsidRPr="00D24595">
        <w:rPr>
          <w:rFonts w:ascii="Times New Roman" w:hAnsi="Times New Roman" w:cs="Times New Roman"/>
        </w:rPr>
        <w:t>show the results of multiple comparisons tests</w:t>
      </w:r>
      <w:r w:rsidRPr="009D5E10"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</w:rPr>
        <w:t xml:space="preserve"> </w:t>
      </w:r>
      <w:r w:rsidRPr="009D5E10">
        <w:rPr>
          <w:rFonts w:ascii="Times New Roman" w:hAnsi="Times New Roman" w:cs="Times New Roman" w:hint="eastAsia"/>
        </w:rPr>
        <w:t xml:space="preserve">Life forms </w:t>
      </w:r>
      <w:r>
        <w:rPr>
          <w:rFonts w:ascii="Times New Roman" w:hAnsi="Times New Roman" w:cs="Times New Roman" w:hint="eastAsia"/>
        </w:rPr>
        <w:t xml:space="preserve">and functional groups </w:t>
      </w:r>
      <w:r w:rsidRPr="009D5E10">
        <w:rPr>
          <w:rFonts w:ascii="Times New Roman" w:hAnsi="Times New Roman" w:cs="Times New Roman" w:hint="eastAsia"/>
        </w:rPr>
        <w:t xml:space="preserve">with </w:t>
      </w:r>
      <w:r w:rsidRPr="009E1388">
        <w:rPr>
          <w:rFonts w:ascii="Times New Roman" w:hAnsi="Times New Roman" w:cs="Times New Roman"/>
        </w:rPr>
        <w:t xml:space="preserve">same letters are not significantly different, while different letters are significantly different. </w:t>
      </w:r>
    </w:p>
    <w:p w:rsidR="0060194C" w:rsidRDefault="0060194C" w:rsidP="0060194C">
      <w:pPr>
        <w:widowControl/>
        <w:jc w:val="left"/>
        <w:rPr>
          <w:rFonts w:ascii="Times New Roman" w:hAnsi="Times New Roman" w:cs="Times New Roman"/>
        </w:rPr>
      </w:pPr>
    </w:p>
    <w:p w:rsidR="001C36AD" w:rsidRPr="0060194C" w:rsidRDefault="001C36AD" w:rsidP="0060194C">
      <w:pPr>
        <w:autoSpaceDE w:val="0"/>
        <w:autoSpaceDN w:val="0"/>
        <w:adjustRightInd w:val="0"/>
        <w:spacing w:line="360" w:lineRule="auto"/>
        <w:ind w:right="78"/>
        <w:jc w:val="left"/>
        <w:rPr>
          <w:rFonts w:ascii="Times New Roman" w:hAnsi="Times New Roman" w:cs="Times New Roman"/>
        </w:rPr>
      </w:pPr>
      <w:r w:rsidRPr="0060194C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346700" cy="4380241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ranI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119" r="4101"/>
                    <a:stretch>
                      <a:fillRect/>
                    </a:stretch>
                  </pic:blipFill>
                  <pic:spPr>
                    <a:xfrm>
                      <a:off x="0" y="0"/>
                      <a:ext cx="5346700" cy="4380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719" w:rsidRPr="0060194C" w:rsidRDefault="0060194C" w:rsidP="0060194C">
      <w:pPr>
        <w:widowControl/>
        <w:spacing w:line="360" w:lineRule="auto"/>
        <w:jc w:val="left"/>
        <w:rPr>
          <w:rFonts w:ascii="Times New Roman" w:hAnsi="Times New Roman" w:cs="Times New Roman"/>
        </w:rPr>
      </w:pPr>
      <w:proofErr w:type="gramStart"/>
      <w:r w:rsidRPr="0060194C">
        <w:rPr>
          <w:rFonts w:ascii="Times New Roman" w:hAnsi="Times New Roman" w:cs="Times New Roman"/>
        </w:rPr>
        <w:t>Fig.</w:t>
      </w:r>
      <w:proofErr w:type="gramEnd"/>
      <w:r w:rsidRPr="0060194C">
        <w:rPr>
          <w:rFonts w:ascii="Times New Roman" w:hAnsi="Times New Roman" w:cs="Times New Roman"/>
        </w:rPr>
        <w:t xml:space="preserve"> S1</w:t>
      </w:r>
      <w:r w:rsidR="003D5719" w:rsidRPr="0060194C">
        <w:rPr>
          <w:rFonts w:ascii="Times New Roman" w:hAnsi="Times New Roman" w:cs="Times New Roman"/>
        </w:rPr>
        <w:br w:type="page"/>
      </w:r>
    </w:p>
    <w:p w:rsidR="003D7471" w:rsidRPr="0060194C" w:rsidRDefault="003D7471" w:rsidP="0060194C">
      <w:pPr>
        <w:widowControl/>
        <w:spacing w:line="360" w:lineRule="auto"/>
        <w:jc w:val="left"/>
        <w:rPr>
          <w:rFonts w:ascii="Times New Roman" w:hAnsi="Times New Roman" w:cs="Times New Roman"/>
        </w:rPr>
      </w:pPr>
      <w:r w:rsidRPr="0060194C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341781" cy="1852930"/>
            <wp:effectExtent l="0" t="0" r="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q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9470" r="3030" b="6439"/>
                    <a:stretch>
                      <a:fillRect/>
                    </a:stretch>
                  </pic:blipFill>
                  <pic:spPr>
                    <a:xfrm>
                      <a:off x="0" y="0"/>
                      <a:ext cx="5343982" cy="1853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94C" w:rsidRPr="0060194C" w:rsidRDefault="0060194C" w:rsidP="0060194C">
      <w:pPr>
        <w:widowControl/>
        <w:spacing w:line="360" w:lineRule="auto"/>
        <w:jc w:val="left"/>
        <w:rPr>
          <w:rFonts w:ascii="Times New Roman" w:hAnsi="Times New Roman" w:cs="Times New Roman"/>
        </w:rPr>
      </w:pPr>
      <w:proofErr w:type="gramStart"/>
      <w:r w:rsidRPr="0060194C">
        <w:rPr>
          <w:rFonts w:ascii="Times New Roman" w:hAnsi="Times New Roman" w:cs="Times New Roman"/>
        </w:rPr>
        <w:t>Fig.</w:t>
      </w:r>
      <w:proofErr w:type="gramEnd"/>
      <w:r w:rsidRPr="0060194C">
        <w:rPr>
          <w:rFonts w:ascii="Times New Roman" w:hAnsi="Times New Roman" w:cs="Times New Roman"/>
        </w:rPr>
        <w:t xml:space="preserve"> S2</w:t>
      </w:r>
      <w:r w:rsidRPr="0060194C">
        <w:rPr>
          <w:rFonts w:ascii="Times New Roman" w:hAnsi="Times New Roman" w:cs="Times New Roman"/>
        </w:rPr>
        <w:br w:type="page"/>
      </w:r>
    </w:p>
    <w:p w:rsidR="008010B5" w:rsidRDefault="00493E9D" w:rsidP="002955E1">
      <w:pPr>
        <w:widowControl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234940" cy="3017520"/>
            <wp:effectExtent l="19050" t="0" r="381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3.pd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151"/>
                    <a:stretch>
                      <a:fillRect/>
                    </a:stretch>
                  </pic:blipFill>
                  <pic:spPr>
                    <a:xfrm>
                      <a:off x="0" y="0"/>
                      <a:ext cx="5234940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817" w:rsidRDefault="008010B5" w:rsidP="002955E1">
      <w:pPr>
        <w:widowControl/>
        <w:spacing w:line="360" w:lineRule="auto"/>
        <w:jc w:val="lef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Fig.</w:t>
      </w:r>
      <w:proofErr w:type="gramEnd"/>
      <w:r>
        <w:rPr>
          <w:rFonts w:ascii="Times New Roman" w:hAnsi="Times New Roman" w:cs="Times New Roman" w:hint="eastAsia"/>
        </w:rPr>
        <w:t xml:space="preserve"> S3</w:t>
      </w:r>
      <w:r w:rsidR="00492817">
        <w:rPr>
          <w:rFonts w:ascii="Times New Roman" w:hAnsi="Times New Roman" w:cs="Times New Roman"/>
        </w:rPr>
        <w:br w:type="page"/>
      </w:r>
    </w:p>
    <w:p w:rsidR="003D5719" w:rsidRPr="0060194C" w:rsidRDefault="003D5719" w:rsidP="0060194C">
      <w:pPr>
        <w:widowControl/>
        <w:spacing w:line="360" w:lineRule="auto"/>
        <w:jc w:val="left"/>
        <w:rPr>
          <w:rFonts w:ascii="Times New Roman" w:hAnsi="Times New Roman" w:cs="Times New Roman"/>
        </w:rPr>
      </w:pPr>
      <w:bookmarkStart w:id="15" w:name="_GoBack"/>
      <w:r w:rsidRPr="0060194C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100320" cy="2140413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rison.pd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21" t="5479" r="7604" b="7822"/>
                    <a:stretch>
                      <a:fillRect/>
                    </a:stretch>
                  </pic:blipFill>
                  <pic:spPr>
                    <a:xfrm>
                      <a:off x="0" y="0"/>
                      <a:ext cx="5103840" cy="214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5"/>
    </w:p>
    <w:p w:rsidR="008D4E86" w:rsidRDefault="0060194C" w:rsidP="0060194C">
      <w:pPr>
        <w:widowControl/>
        <w:spacing w:line="360" w:lineRule="auto"/>
        <w:jc w:val="left"/>
        <w:rPr>
          <w:rFonts w:ascii="Times New Roman" w:hAnsi="Times New Roman" w:cs="Times New Roman"/>
        </w:rPr>
        <w:sectPr w:rsidR="008D4E86" w:rsidSect="00110385">
          <w:footerReference w:type="even" r:id="rId11"/>
          <w:footerReference w:type="default" r:id="rId12"/>
          <w:pgSz w:w="11906" w:h="16838"/>
          <w:pgMar w:top="1440" w:right="1800" w:bottom="1440" w:left="1800" w:header="851" w:footer="992" w:gutter="0"/>
          <w:lnNumType w:countBy="1"/>
          <w:cols w:space="425"/>
          <w:docGrid w:type="lines" w:linePitch="326"/>
        </w:sectPr>
      </w:pPr>
      <w:proofErr w:type="gramStart"/>
      <w:r w:rsidRPr="0060194C">
        <w:rPr>
          <w:rFonts w:ascii="Times New Roman" w:hAnsi="Times New Roman" w:cs="Times New Roman"/>
        </w:rPr>
        <w:t>Fig.</w:t>
      </w:r>
      <w:proofErr w:type="gramEnd"/>
      <w:r w:rsidRPr="0060194C">
        <w:rPr>
          <w:rFonts w:ascii="Times New Roman" w:hAnsi="Times New Roman" w:cs="Times New Roman"/>
        </w:rPr>
        <w:t xml:space="preserve"> S</w:t>
      </w:r>
      <w:r w:rsidR="00492817">
        <w:rPr>
          <w:rFonts w:ascii="Times New Roman" w:hAnsi="Times New Roman" w:cs="Times New Roman" w:hint="eastAsia"/>
        </w:rPr>
        <w:t>4</w:t>
      </w:r>
    </w:p>
    <w:p w:rsidR="002018A1" w:rsidRDefault="00296AD3" w:rsidP="0060194C">
      <w:pPr>
        <w:widowControl/>
        <w:spacing w:line="360" w:lineRule="auto"/>
        <w:jc w:val="left"/>
        <w:rPr>
          <w:rFonts w:ascii="Times New Roman" w:hAnsi="Times New Roman" w:cs="Times New Roman"/>
          <w:kern w:val="0"/>
          <w:szCs w:val="20"/>
          <w:lang w:val="en-GB"/>
        </w:rPr>
      </w:pPr>
      <w:r>
        <w:rPr>
          <w:rFonts w:ascii="Times New Roman" w:hAnsi="Times New Roman" w:cs="Times New Roman" w:hint="eastAsia"/>
        </w:rPr>
        <w:lastRenderedPageBreak/>
        <w:t xml:space="preserve">Table S1. </w:t>
      </w:r>
      <w:proofErr w:type="gramStart"/>
      <w:r w:rsidR="00B85450">
        <w:rPr>
          <w:rFonts w:ascii="Times New Roman" w:hAnsi="Times New Roman" w:cs="Times New Roman" w:hint="eastAsia"/>
          <w:kern w:val="0"/>
          <w:szCs w:val="20"/>
          <w:lang w:val="en-GB"/>
        </w:rPr>
        <w:t>Pearson</w:t>
      </w:r>
      <w:r w:rsidRPr="00296AD3">
        <w:rPr>
          <w:rFonts w:ascii="Times New Roman" w:hAnsi="Times New Roman" w:cs="Times New Roman"/>
          <w:kern w:val="0"/>
          <w:szCs w:val="20"/>
          <w:lang w:val="en-GB" w:eastAsia="de-DE"/>
        </w:rPr>
        <w:t xml:space="preserve"> correlation</w:t>
      </w:r>
      <w:r>
        <w:rPr>
          <w:rFonts w:ascii="Times New Roman" w:hAnsi="Times New Roman" w:cs="Times New Roman" w:hint="eastAsia"/>
          <w:kern w:val="0"/>
          <w:szCs w:val="20"/>
          <w:lang w:val="en-GB"/>
        </w:rPr>
        <w:t>s</w:t>
      </w:r>
      <w:r w:rsidRPr="00296AD3">
        <w:rPr>
          <w:rFonts w:ascii="Times New Roman" w:hAnsi="Times New Roman" w:cs="Times New Roman"/>
          <w:kern w:val="0"/>
          <w:szCs w:val="20"/>
          <w:lang w:val="en-GB" w:eastAsia="de-DE"/>
        </w:rPr>
        <w:t xml:space="preserve"> (R) </w:t>
      </w:r>
      <w:r>
        <w:rPr>
          <w:rFonts w:ascii="Times New Roman" w:hAnsi="Times New Roman" w:cs="Times New Roman" w:hint="eastAsia"/>
          <w:kern w:val="0"/>
          <w:szCs w:val="20"/>
          <w:lang w:val="en-GB"/>
        </w:rPr>
        <w:t xml:space="preserve">of soil total nitrogen (STN) and phosphorus (STP) concentrations between different soil </w:t>
      </w:r>
      <w:r w:rsidR="002955E1">
        <w:rPr>
          <w:rFonts w:ascii="Times New Roman" w:hAnsi="Times New Roman" w:cs="Times New Roman" w:hint="eastAsia"/>
          <w:kern w:val="0"/>
          <w:szCs w:val="20"/>
          <w:lang w:val="en-GB"/>
        </w:rPr>
        <w:t>layers</w:t>
      </w:r>
      <w:r w:rsidRPr="00296AD3">
        <w:rPr>
          <w:rFonts w:ascii="Times New Roman" w:hAnsi="Times New Roman" w:cs="Times New Roman"/>
          <w:kern w:val="0"/>
          <w:szCs w:val="20"/>
          <w:lang w:val="en-GB" w:eastAsia="de-DE"/>
        </w:rPr>
        <w:t>.</w:t>
      </w:r>
      <w:proofErr w:type="gramEnd"/>
    </w:p>
    <w:tbl>
      <w:tblPr>
        <w:tblW w:w="8261" w:type="dxa"/>
        <w:tblInd w:w="93" w:type="dxa"/>
        <w:tblLayout w:type="fixed"/>
        <w:tblLook w:val="04A0"/>
      </w:tblPr>
      <w:tblGrid>
        <w:gridCol w:w="1300"/>
        <w:gridCol w:w="1125"/>
        <w:gridCol w:w="1134"/>
        <w:gridCol w:w="1134"/>
        <w:gridCol w:w="1134"/>
        <w:gridCol w:w="1134"/>
        <w:gridCol w:w="1300"/>
      </w:tblGrid>
      <w:tr w:rsidR="002018A1" w:rsidRPr="002955E1" w:rsidTr="002018A1">
        <w:trPr>
          <w:trHeight w:val="460"/>
        </w:trPr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hideMark/>
          </w:tcPr>
          <w:p w:rsidR="002018A1" w:rsidRPr="002955E1" w:rsidRDefault="002018A1" w:rsidP="002955E1">
            <w:pPr>
              <w:widowControl/>
              <w:ind w:rightChars="110" w:right="264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6"/>
                <w:szCs w:val="36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36"/>
                <w:vertAlign w:val="subscript"/>
              </w:rPr>
              <w:t xml:space="preserve">STP 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36"/>
                <w:vertAlign w:val="superscript"/>
              </w:rPr>
              <w:t>STN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0-10</w:t>
            </w:r>
            <w:r w:rsidR="002955E1"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955E1">
            <w:pPr>
              <w:widowControl/>
              <w:ind w:rightChars="-45" w:right="-108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10-20</w:t>
            </w:r>
            <w:r w:rsidR="002955E1"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955E1">
            <w:pPr>
              <w:widowControl/>
              <w:ind w:rightChars="-45" w:right="-108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20-30</w:t>
            </w:r>
            <w:r w:rsidR="002955E1"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955E1">
            <w:pPr>
              <w:widowControl/>
              <w:ind w:rightChars="-45" w:right="-108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30-50</w:t>
            </w:r>
            <w:r w:rsidR="002955E1"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955E1">
            <w:pPr>
              <w:widowControl/>
              <w:ind w:rightChars="-45" w:right="-108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50-70</w:t>
            </w:r>
            <w:r w:rsidR="002955E1"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cm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70-100</w:t>
            </w:r>
            <w:r w:rsidR="002955E1"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cm</w:t>
            </w:r>
          </w:p>
        </w:tc>
      </w:tr>
      <w:tr w:rsidR="002018A1" w:rsidRPr="002955E1" w:rsidTr="002018A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0-10</w:t>
            </w:r>
            <w:r w:rsidR="002955E1"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cm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0.88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0.79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0.62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0.41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0.39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2018A1" w:rsidRPr="002955E1" w:rsidTr="002018A1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10-20</w:t>
            </w:r>
            <w:r w:rsidR="002955E1"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cm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0.90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0.92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0.82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0.53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0.54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2018A1" w:rsidRPr="002955E1" w:rsidTr="002018A1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20-30</w:t>
            </w:r>
            <w:r w:rsidR="002955E1"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cm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0.82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0.92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0.79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0.62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2018A1" w:rsidRPr="002955E1" w:rsidTr="002018A1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30-50</w:t>
            </w:r>
            <w:r w:rsidR="002955E1"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cm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0.75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0.84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0.80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2018A1" w:rsidRPr="002955E1" w:rsidTr="002018A1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50-70</w:t>
            </w:r>
            <w:r w:rsidR="002955E1"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cm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0.70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0.77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0.90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0.89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2018A1" w:rsidRPr="002955E1" w:rsidTr="002018A1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70-100</w:t>
            </w:r>
            <w:r w:rsidR="002955E1"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cm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0.53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0.58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0.65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0.81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0.88</w:t>
            </w:r>
            <w:r w:rsidRPr="002955E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8A1" w:rsidRPr="002955E1" w:rsidRDefault="002018A1" w:rsidP="002018A1">
            <w:pPr>
              <w:widowControl/>
              <w:ind w:rightChars="110" w:right="264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:rsidR="002018A1" w:rsidRPr="002018A1" w:rsidRDefault="002018A1" w:rsidP="0060194C">
      <w:pPr>
        <w:widowControl/>
        <w:spacing w:line="360" w:lineRule="auto"/>
        <w:jc w:val="left"/>
        <w:rPr>
          <w:rFonts w:ascii="Times New Roman" w:hAnsi="Times New Roman" w:cs="Times New Roman"/>
          <w:kern w:val="0"/>
          <w:szCs w:val="20"/>
          <w:lang w:val="en-GB"/>
        </w:rPr>
        <w:sectPr w:rsidR="002018A1" w:rsidRPr="002018A1" w:rsidSect="00110385">
          <w:pgSz w:w="11906" w:h="16838"/>
          <w:pgMar w:top="1440" w:right="1800" w:bottom="1440" w:left="1800" w:header="851" w:footer="992" w:gutter="0"/>
          <w:lnNumType w:countBy="1"/>
          <w:cols w:space="425"/>
          <w:docGrid w:type="lines" w:linePitch="326"/>
        </w:sectPr>
      </w:pPr>
    </w:p>
    <w:p w:rsidR="0060194C" w:rsidRDefault="00296AD3" w:rsidP="0060194C">
      <w:pPr>
        <w:widowControl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Table S2</w:t>
      </w:r>
      <w:r w:rsidR="008D4E86">
        <w:rPr>
          <w:rFonts w:ascii="Times New Roman" w:hAnsi="Times New Roman" w:cs="Times New Roman" w:hint="eastAsia"/>
        </w:rPr>
        <w:t xml:space="preserve">. </w:t>
      </w:r>
      <w:r w:rsidR="008D4E86" w:rsidRPr="00814E54">
        <w:rPr>
          <w:rFonts w:ascii="Times New Roman" w:hAnsi="Times New Roman" w:cs="Times New Roman"/>
          <w:kern w:val="0"/>
          <w:szCs w:val="20"/>
          <w:lang w:val="en-GB" w:eastAsia="de-DE"/>
        </w:rPr>
        <w:t>Summary of general linear models for leaf N (a), P (b) concentrations and N</w:t>
      </w:r>
      <w:proofErr w:type="gramStart"/>
      <w:r w:rsidR="008D4E86" w:rsidRPr="00814E54">
        <w:rPr>
          <w:rFonts w:ascii="Times New Roman" w:hAnsi="Times New Roman" w:cs="Times New Roman"/>
          <w:kern w:val="0"/>
          <w:szCs w:val="20"/>
          <w:lang w:val="en-GB" w:eastAsia="de-DE"/>
        </w:rPr>
        <w:t>:P</w:t>
      </w:r>
      <w:proofErr w:type="gramEnd"/>
      <w:r w:rsidR="008D4E86" w:rsidRPr="00814E54">
        <w:rPr>
          <w:rFonts w:ascii="Times New Roman" w:hAnsi="Times New Roman" w:cs="Times New Roman"/>
          <w:kern w:val="0"/>
          <w:szCs w:val="20"/>
          <w:lang w:val="en-GB" w:eastAsia="de-DE"/>
        </w:rPr>
        <w:t xml:space="preserve"> (c) of shrubs in Northern China</w:t>
      </w:r>
      <w:r w:rsidR="008D4E86">
        <w:rPr>
          <w:rFonts w:ascii="Times New Roman" w:hAnsi="Times New Roman" w:cs="Times New Roman" w:hint="eastAsia"/>
          <w:kern w:val="0"/>
          <w:szCs w:val="20"/>
          <w:lang w:val="en-GB"/>
        </w:rPr>
        <w:t xml:space="preserve"> with interaction terms.</w:t>
      </w:r>
    </w:p>
    <w:tbl>
      <w:tblPr>
        <w:tblW w:w="9073" w:type="dxa"/>
        <w:tblInd w:w="-176" w:type="dxa"/>
        <w:tblLayout w:type="fixed"/>
        <w:tblLook w:val="04A0"/>
      </w:tblPr>
      <w:tblGrid>
        <w:gridCol w:w="426"/>
        <w:gridCol w:w="1559"/>
        <w:gridCol w:w="851"/>
        <w:gridCol w:w="1134"/>
        <w:gridCol w:w="283"/>
        <w:gridCol w:w="851"/>
        <w:gridCol w:w="992"/>
        <w:gridCol w:w="284"/>
        <w:gridCol w:w="992"/>
        <w:gridCol w:w="993"/>
        <w:gridCol w:w="708"/>
      </w:tblGrid>
      <w:tr w:rsidR="008D4E86" w:rsidRPr="008A3669" w:rsidTr="003B692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Interspecific variation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Intraspecific variation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Total variation</w:t>
            </w:r>
          </w:p>
        </w:tc>
      </w:tr>
      <w:tr w:rsidR="008D4E86" w:rsidRPr="008A3669" w:rsidTr="003B692E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SS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SS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F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SS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SS%</w:t>
            </w:r>
          </w:p>
        </w:tc>
      </w:tr>
      <w:tr w:rsidR="008D4E86" w:rsidRPr="008A3669" w:rsidTr="003B692E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0.3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8D4E86" w:rsidRPr="008A3669" w:rsidTr="003B692E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50.72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932.1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22.17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742.9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5.73 </w:t>
            </w:r>
          </w:p>
        </w:tc>
      </w:tr>
      <w:tr w:rsidR="008D4E86" w:rsidRPr="008A3669" w:rsidTr="003B692E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18.75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344.6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12.4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6.75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226.2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1.74 </w:t>
            </w:r>
          </w:p>
        </w:tc>
      </w:tr>
      <w:tr w:rsidR="008D4E86" w:rsidRPr="008A3669" w:rsidTr="003B692E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29.1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25.3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0.20 </w:t>
            </w:r>
          </w:p>
        </w:tc>
      </w:tr>
      <w:tr w:rsidR="008D4E86" w:rsidRPr="008A3669" w:rsidTr="003B692E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MAT:AP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7.4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9.6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31.2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8D4E86" w:rsidRPr="008A3669" w:rsidTr="003B692E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AP: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11.19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205.8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2.1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6.94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232.6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1.79 </w:t>
            </w:r>
          </w:p>
        </w:tc>
      </w:tr>
      <w:tr w:rsidR="008D4E86" w:rsidRPr="008A3669" w:rsidTr="003B692E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11.37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208.9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56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51.9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8D4E86" w:rsidRPr="008A3669" w:rsidTr="003B692E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AP: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62.9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2.05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68.5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8D4E86" w:rsidRPr="008A3669" w:rsidTr="003B692E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Residuals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6359.1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4671.9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11594.6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D4E86" w:rsidRPr="008A3669" w:rsidTr="003B692E">
        <w:trPr>
          <w:trHeight w:val="300"/>
        </w:trPr>
        <w:tc>
          <w:tcPr>
            <w:tcW w:w="4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8121.2 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2955E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4794.2 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12973.5 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10.63 </w:t>
            </w:r>
          </w:p>
        </w:tc>
      </w:tr>
      <w:tr w:rsidR="008657BB" w:rsidRPr="008A3669" w:rsidTr="00B85450">
        <w:trPr>
          <w:trHeight w:val="300"/>
        </w:trPr>
        <w:tc>
          <w:tcPr>
            <w:tcW w:w="4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AIC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04D5D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2051.8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04D5D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1884.7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04D5D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2265.0</w:t>
            </w:r>
          </w:p>
        </w:tc>
      </w:tr>
      <w:tr w:rsidR="008657BB" w:rsidRPr="008A3669" w:rsidTr="00B85450">
        <w:trPr>
          <w:trHeight w:val="300"/>
        </w:trPr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AIC (main-effect)</w:t>
            </w:r>
          </w:p>
        </w:tc>
        <w:tc>
          <w:tcPr>
            <w:tcW w:w="198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2069.</w:t>
            </w:r>
            <w:r w:rsidRPr="003B692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3B692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1881.6</w:t>
            </w: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3B692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2268.6</w:t>
            </w:r>
          </w:p>
        </w:tc>
      </w:tr>
      <w:tr w:rsidR="008D4E86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(b)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18.72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1.821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11.14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1.272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29.25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6.026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5.69 </w:t>
            </w:r>
          </w:p>
        </w:tc>
      </w:tr>
      <w:tr w:rsidR="008D4E86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37.25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3.625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0.18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26.09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5.375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5.07 </w:t>
            </w:r>
          </w:p>
        </w:tc>
      </w:tr>
      <w:tr w:rsidR="008D4E86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0.282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13.57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1.549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2.55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0.526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8D4E86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0.028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39.9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4.554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18.61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3.834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3.62 </w:t>
            </w:r>
          </w:p>
        </w:tc>
      </w:tr>
      <w:tr w:rsidR="008D4E86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MAT:AP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19.39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1.887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0.031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1.463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1.38 </w:t>
            </w:r>
          </w:p>
        </w:tc>
      </w:tr>
      <w:tr w:rsidR="008D4E86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20.85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2.029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0.092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14.53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2.993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2.82 </w:t>
            </w:r>
          </w:p>
        </w:tc>
      </w:tr>
      <w:tr w:rsidR="008D4E86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AP: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0.508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0.061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0.255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8D4E86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8.01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0.78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3.34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0.381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11.02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2.271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2.14 </w:t>
            </w:r>
          </w:p>
        </w:tc>
      </w:tr>
      <w:tr w:rsidR="008D4E86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AP: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8.65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0.842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9.99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1.14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18.93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3.9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3.68 </w:t>
            </w:r>
          </w:p>
        </w:tc>
      </w:tr>
      <w:tr w:rsidR="008D4E86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8.09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0.787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8.08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0.922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16.86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3.475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3.28 </w:t>
            </w:r>
          </w:p>
        </w:tc>
      </w:tr>
      <w:tr w:rsidR="008D4E86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MAT:AP: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0.052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0.027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0.034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8D4E86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MAT:AP: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0.001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6.77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0.772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3.38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0.697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0.66 </w:t>
            </w:r>
          </w:p>
        </w:tc>
      </w:tr>
      <w:tr w:rsidR="008D4E86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4.59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0.446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14.33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1.636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18.55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3.822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3.61 </w:t>
            </w:r>
          </w:p>
        </w:tc>
      </w:tr>
      <w:tr w:rsidR="008D4E86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AP: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0.013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9.18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1.048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5.95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1.227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1.16 </w:t>
            </w:r>
          </w:p>
        </w:tc>
      </w:tr>
      <w:tr w:rsidR="008D4E86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Residuals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33.08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37.32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70.0</w:t>
            </w: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D4E86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46.19 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50.9</w:t>
            </w: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105.95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86" w:rsidRPr="008A3669" w:rsidRDefault="008D4E86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33.88 </w:t>
            </w:r>
          </w:p>
        </w:tc>
      </w:tr>
      <w:tr w:rsidR="008657BB" w:rsidRPr="008A3669" w:rsidTr="00B85450">
        <w:trPr>
          <w:trHeight w:val="300"/>
        </w:trPr>
        <w:tc>
          <w:tcPr>
            <w:tcW w:w="4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AIC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197.0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04D5D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</w:t>
            </w: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463.3</w:t>
            </w:r>
          </w:p>
        </w:tc>
      </w:tr>
      <w:tr w:rsidR="008657BB" w:rsidRPr="008A3669" w:rsidTr="00B85450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AIC (main-effect)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3B692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248.</w:t>
            </w: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3B692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276.8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3B692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533.0</w:t>
            </w:r>
          </w:p>
        </w:tc>
      </w:tr>
      <w:tr w:rsidR="003B692E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7.49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103.2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58.4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10.99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312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1.96 </w:t>
            </w:r>
          </w:p>
        </w:tc>
      </w:tr>
      <w:tr w:rsidR="003B692E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253.01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3487.2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13.5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138.26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3926.6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24.64 </w:t>
            </w:r>
          </w:p>
        </w:tc>
      </w:tr>
      <w:tr w:rsidR="003B692E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6.03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83.1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0.3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2.73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77.6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3B692E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11.2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12.32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203.1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4.11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116.6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0.73 </w:t>
            </w:r>
          </w:p>
        </w:tc>
      </w:tr>
      <w:tr w:rsidR="003B692E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MAT:AP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28.52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393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4.9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17.1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485.5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3.05 </w:t>
            </w:r>
          </w:p>
        </w:tc>
      </w:tr>
      <w:tr w:rsidR="003B692E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4.92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67.8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3.28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54.1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7.96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226.2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1.42 </w:t>
            </w:r>
          </w:p>
        </w:tc>
      </w:tr>
      <w:tr w:rsidR="003B692E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AP: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275.8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11.5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12.36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351.2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2.20 </w:t>
            </w:r>
          </w:p>
        </w:tc>
      </w:tr>
      <w:tr w:rsidR="003B692E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10.4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12.1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0.08 </w:t>
            </w:r>
          </w:p>
        </w:tc>
      </w:tr>
      <w:tr w:rsidR="003B692E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AP: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4.33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59.6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8.7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3.85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109.4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0.69 </w:t>
            </w:r>
          </w:p>
        </w:tc>
      </w:tr>
      <w:tr w:rsidR="003B692E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5.7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21.7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53.2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0.33 </w:t>
            </w:r>
          </w:p>
        </w:tc>
      </w:tr>
      <w:tr w:rsidR="003B692E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MAT:AP: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129.6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6.54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185.8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1.17 </w:t>
            </w:r>
          </w:p>
        </w:tc>
      </w:tr>
      <w:tr w:rsidR="003B692E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MAT:AP: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24.2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27.2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3B692E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MAT: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7.88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108.5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5.24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86.4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13.98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397.1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2.49 </w:t>
            </w:r>
          </w:p>
        </w:tc>
      </w:tr>
      <w:tr w:rsidR="003B692E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AP: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STN</w:t>
            </w: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: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STP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28.3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0.1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27</w:t>
            </w:r>
            <w:r w:rsidRPr="0006560B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0.17 </w:t>
            </w:r>
          </w:p>
        </w:tc>
      </w:tr>
      <w:tr w:rsidR="003B692E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Residuals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4686.2</w:t>
            </w: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5390.7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9656.2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B692E" w:rsidRPr="008A3669" w:rsidTr="008657BB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9473.8</w:t>
            </w: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2955E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5880.7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15936.6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2E" w:rsidRPr="008A3669" w:rsidRDefault="003B692E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A3669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39.41 </w:t>
            </w:r>
          </w:p>
        </w:tc>
      </w:tr>
      <w:tr w:rsidR="008657BB" w:rsidRPr="008A3669" w:rsidTr="00B85450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AIC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57BB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657BB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1955.4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657BB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1945.</w:t>
            </w: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657BB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2212.</w:t>
            </w: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1</w:t>
            </w:r>
          </w:p>
        </w:tc>
      </w:tr>
      <w:tr w:rsidR="008657BB" w:rsidRPr="008A3669" w:rsidTr="00B85450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AIC (main-effect)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3B692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2010.</w:t>
            </w: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3B692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1939.0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57BB" w:rsidRPr="008A3669" w:rsidRDefault="008657BB" w:rsidP="008D4E8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3B692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2254.2</w:t>
            </w:r>
          </w:p>
        </w:tc>
      </w:tr>
    </w:tbl>
    <w:p w:rsidR="008D4E86" w:rsidRDefault="008D4E86" w:rsidP="008D4E86">
      <w:pPr>
        <w:widowControl/>
        <w:suppressLineNumbers/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 xml:space="preserve">The effects of MAT, AP, STN, STP and all of their possible interactions on </w:t>
      </w:r>
      <w:r w:rsidRPr="008D4E86">
        <w:rPr>
          <w:rFonts w:ascii="Times New Roman" w:hAnsi="Times New Roman" w:cs="Times New Roman"/>
          <w:sz w:val="22"/>
          <w:szCs w:val="22"/>
          <w:lang w:val="en-GB"/>
        </w:rPr>
        <w:t>leaf N (a), P (b) concentrations and N:P (c)</w:t>
      </w:r>
      <w:r>
        <w:rPr>
          <w:rFonts w:ascii="Times New Roman" w:hAnsi="Times New Roman" w:cs="Times New Roman" w:hint="eastAsia"/>
          <w:sz w:val="22"/>
          <w:szCs w:val="22"/>
          <w:lang w:val="en-GB"/>
        </w:rPr>
        <w:t xml:space="preserve"> </w:t>
      </w:r>
      <w:r>
        <w:rPr>
          <w:rFonts w:ascii="Times New Roman" w:hAnsi="Times New Roman" w:cs="Times New Roman" w:hint="eastAsia"/>
          <w:sz w:val="22"/>
          <w:szCs w:val="22"/>
        </w:rPr>
        <w:t xml:space="preserve">were analyzed using general linear models (GLM). </w:t>
      </w:r>
      <w:proofErr w:type="spellStart"/>
      <w:r w:rsidRPr="008D4E86">
        <w:rPr>
          <w:rFonts w:ascii="Times New Roman" w:hAnsi="Times New Roman" w:cs="Times New Roman"/>
          <w:sz w:val="22"/>
          <w:szCs w:val="22"/>
        </w:rPr>
        <w:t>Akaike</w:t>
      </w:r>
      <w:proofErr w:type="spellEnd"/>
      <w:r w:rsidRPr="008D4E86">
        <w:rPr>
          <w:rFonts w:ascii="Times New Roman" w:hAnsi="Times New Roman" w:cs="Times New Roman"/>
          <w:sz w:val="22"/>
          <w:szCs w:val="22"/>
        </w:rPr>
        <w:t xml:space="preserve"> information criterio</w:t>
      </w:r>
      <w:r>
        <w:rPr>
          <w:rFonts w:ascii="Times New Roman" w:hAnsi="Times New Roman" w:cs="Times New Roman"/>
          <w:sz w:val="22"/>
          <w:szCs w:val="22"/>
        </w:rPr>
        <w:t>n (AIC) was used to select competing models</w:t>
      </w:r>
      <w:r>
        <w:rPr>
          <w:rFonts w:ascii="Times New Roman" w:hAnsi="Times New Roman" w:cs="Times New Roman" w:hint="eastAsia"/>
          <w:sz w:val="22"/>
          <w:szCs w:val="22"/>
        </w:rPr>
        <w:t xml:space="preserve">. </w:t>
      </w:r>
      <w:r w:rsidR="00F101A3">
        <w:rPr>
          <w:rFonts w:ascii="Times New Roman" w:hAnsi="Times New Roman" w:cs="Times New Roman" w:hint="eastAsia"/>
          <w:sz w:val="22"/>
          <w:szCs w:val="22"/>
        </w:rPr>
        <w:t>For each trait,</w:t>
      </w:r>
      <w:r w:rsidRPr="008D4E8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 w:hint="eastAsia"/>
          <w:sz w:val="22"/>
          <w:szCs w:val="22"/>
        </w:rPr>
        <w:t>effects th</w:t>
      </w:r>
      <w:r w:rsidR="00F101A3">
        <w:rPr>
          <w:rFonts w:ascii="Times New Roman" w:hAnsi="Times New Roman" w:cs="Times New Roman" w:hint="eastAsia"/>
          <w:sz w:val="22"/>
          <w:szCs w:val="22"/>
        </w:rPr>
        <w:t xml:space="preserve">at were </w:t>
      </w:r>
      <w:r>
        <w:rPr>
          <w:rFonts w:ascii="Times New Roman" w:hAnsi="Times New Roman" w:cs="Times New Roman" w:hint="eastAsia"/>
          <w:sz w:val="22"/>
          <w:szCs w:val="22"/>
        </w:rPr>
        <w:t xml:space="preserve">selected in the </w:t>
      </w:r>
      <w:r w:rsidR="00F101A3">
        <w:rPr>
          <w:rFonts w:ascii="Times New Roman" w:hAnsi="Times New Roman" w:cs="Times New Roman"/>
          <w:sz w:val="22"/>
          <w:szCs w:val="22"/>
        </w:rPr>
        <w:t>any</w:t>
      </w:r>
      <w:r>
        <w:rPr>
          <w:rFonts w:ascii="Times New Roman" w:hAnsi="Times New Roman" w:cs="Times New Roman" w:hint="eastAsia"/>
          <w:sz w:val="22"/>
          <w:szCs w:val="22"/>
        </w:rPr>
        <w:t xml:space="preserve"> of the three models </w:t>
      </w:r>
      <w:r w:rsidR="00F101A3">
        <w:rPr>
          <w:rFonts w:ascii="Times New Roman" w:hAnsi="Times New Roman" w:cs="Times New Roman" w:hint="eastAsia"/>
          <w:sz w:val="22"/>
          <w:szCs w:val="22"/>
        </w:rPr>
        <w:t xml:space="preserve">(interspecific, intraspecific and total variation) </w:t>
      </w:r>
      <w:r>
        <w:rPr>
          <w:rFonts w:ascii="Times New Roman" w:hAnsi="Times New Roman" w:cs="Times New Roman" w:hint="eastAsia"/>
          <w:sz w:val="22"/>
          <w:szCs w:val="22"/>
        </w:rPr>
        <w:t xml:space="preserve">were </w:t>
      </w:r>
      <w:r w:rsidR="00F101A3">
        <w:rPr>
          <w:rFonts w:ascii="Times New Roman" w:hAnsi="Times New Roman" w:cs="Times New Roman" w:hint="eastAsia"/>
          <w:sz w:val="22"/>
          <w:szCs w:val="22"/>
        </w:rPr>
        <w:t xml:space="preserve">included in </w:t>
      </w:r>
      <w:r>
        <w:rPr>
          <w:rFonts w:ascii="Times New Roman" w:hAnsi="Times New Roman" w:cs="Times New Roman" w:hint="eastAsia"/>
          <w:sz w:val="22"/>
          <w:szCs w:val="22"/>
        </w:rPr>
        <w:t xml:space="preserve">the </w:t>
      </w:r>
      <w:r>
        <w:rPr>
          <w:rFonts w:ascii="Times New Roman" w:hAnsi="Times New Roman" w:cs="Times New Roman"/>
          <w:sz w:val="22"/>
          <w:szCs w:val="22"/>
        </w:rPr>
        <w:t>fi</w:t>
      </w:r>
      <w:r w:rsidRPr="008D4E86">
        <w:rPr>
          <w:rFonts w:ascii="Times New Roman" w:hAnsi="Times New Roman" w:cs="Times New Roman"/>
          <w:sz w:val="22"/>
          <w:szCs w:val="22"/>
        </w:rPr>
        <w:t>nal model</w:t>
      </w:r>
      <w:r>
        <w:rPr>
          <w:rFonts w:ascii="Times New Roman" w:hAnsi="Times New Roman" w:cs="Times New Roman" w:hint="eastAsia"/>
          <w:sz w:val="22"/>
          <w:szCs w:val="22"/>
        </w:rPr>
        <w:t>.</w:t>
      </w:r>
    </w:p>
    <w:p w:rsidR="008D4E86" w:rsidRPr="00D74C76" w:rsidRDefault="008D4E86" w:rsidP="008D4E86">
      <w:pPr>
        <w:widowControl/>
        <w:suppressLineNumbers/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 w:rsidRPr="00D74C76">
        <w:rPr>
          <w:rFonts w:ascii="Times New Roman" w:hAnsi="Times New Roman" w:cs="Times New Roman"/>
          <w:sz w:val="22"/>
          <w:szCs w:val="22"/>
        </w:rPr>
        <w:t xml:space="preserve">Abbreviations: MAT, mean annual temperature; AP, annual precipitation; STN, soil total </w:t>
      </w:r>
      <w:r w:rsidRPr="00D74C76">
        <w:rPr>
          <w:rFonts w:ascii="Times New Roman" w:hAnsi="Times New Roman" w:cs="Times New Roman"/>
          <w:sz w:val="22"/>
          <w:szCs w:val="22"/>
        </w:rPr>
        <w:t xml:space="preserve">nitrogen; STP, soil total phosphorus. </w:t>
      </w:r>
      <w:proofErr w:type="gramStart"/>
      <w:r w:rsidRPr="00D74C76">
        <w:rPr>
          <w:rFonts w:ascii="Times New Roman" w:hAnsi="Times New Roman" w:cs="Times New Roman"/>
          <w:sz w:val="22"/>
          <w:szCs w:val="22"/>
          <w:vertAlign w:val="superscript"/>
        </w:rPr>
        <w:t>***</w:t>
      </w:r>
      <w:r w:rsidRPr="00D74C76">
        <w:rPr>
          <w:rFonts w:ascii="Times New Roman" w:hAnsi="Times New Roman" w:cs="Times New Roman"/>
          <w:sz w:val="22"/>
          <w:szCs w:val="22"/>
        </w:rPr>
        <w:t xml:space="preserve"> </w:t>
      </w:r>
      <w:r w:rsidRPr="003B693A">
        <w:rPr>
          <w:rFonts w:ascii="Times New Roman" w:hAnsi="Times New Roman" w:cs="Times New Roman"/>
          <w:i/>
          <w:sz w:val="22"/>
          <w:szCs w:val="22"/>
        </w:rPr>
        <w:t>p</w:t>
      </w:r>
      <w:r w:rsidRPr="00D74C76">
        <w:rPr>
          <w:rFonts w:ascii="Times New Roman" w:hAnsi="Times New Roman" w:cs="Times New Roman"/>
          <w:sz w:val="22"/>
          <w:szCs w:val="22"/>
        </w:rPr>
        <w:t xml:space="preserve">&lt;0.001, </w:t>
      </w:r>
      <w:r w:rsidRPr="00D74C76">
        <w:rPr>
          <w:rFonts w:ascii="Times New Roman" w:hAnsi="Times New Roman" w:cs="Times New Roman"/>
          <w:sz w:val="22"/>
          <w:szCs w:val="22"/>
          <w:vertAlign w:val="superscript"/>
        </w:rPr>
        <w:t>**</w:t>
      </w:r>
      <w:r w:rsidRPr="00D74C76">
        <w:rPr>
          <w:rFonts w:ascii="Times New Roman" w:hAnsi="Times New Roman" w:cs="Times New Roman"/>
          <w:sz w:val="22"/>
          <w:szCs w:val="22"/>
        </w:rPr>
        <w:t xml:space="preserve"> </w:t>
      </w:r>
      <w:r w:rsidRPr="003B693A">
        <w:rPr>
          <w:rFonts w:ascii="Times New Roman" w:hAnsi="Times New Roman" w:cs="Times New Roman"/>
          <w:i/>
          <w:sz w:val="22"/>
          <w:szCs w:val="22"/>
        </w:rPr>
        <w:t>p</w:t>
      </w:r>
      <w:r w:rsidRPr="00D74C76">
        <w:rPr>
          <w:rFonts w:ascii="Times New Roman" w:hAnsi="Times New Roman" w:cs="Times New Roman"/>
          <w:sz w:val="22"/>
          <w:szCs w:val="22"/>
        </w:rPr>
        <w:t xml:space="preserve">&lt; 0.01 and </w:t>
      </w:r>
      <w:r w:rsidRPr="00D74C76">
        <w:rPr>
          <w:rFonts w:ascii="Times New Roman" w:hAnsi="Times New Roman" w:cs="Times New Roman"/>
          <w:sz w:val="22"/>
          <w:szCs w:val="22"/>
          <w:vertAlign w:val="superscript"/>
        </w:rPr>
        <w:t>NS</w:t>
      </w:r>
      <w:r w:rsidRPr="00D74C76">
        <w:rPr>
          <w:rFonts w:ascii="Times New Roman" w:hAnsi="Times New Roman" w:cs="Times New Roman"/>
          <w:sz w:val="22"/>
          <w:szCs w:val="22"/>
        </w:rPr>
        <w:t xml:space="preserve"> non-significance.</w:t>
      </w:r>
      <w:proofErr w:type="gramEnd"/>
    </w:p>
    <w:p w:rsidR="00676358" w:rsidRDefault="00676358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76358" w:rsidRDefault="00676358" w:rsidP="00676358">
      <w:pPr>
        <w:widowControl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 xml:space="preserve">Table S3. </w:t>
      </w:r>
      <w:r w:rsidRPr="00814E54">
        <w:rPr>
          <w:rFonts w:ascii="Times New Roman" w:hAnsi="Times New Roman" w:cs="Times New Roman"/>
          <w:kern w:val="0"/>
          <w:szCs w:val="20"/>
          <w:lang w:val="en-GB" w:eastAsia="de-DE"/>
        </w:rPr>
        <w:t xml:space="preserve">Summary of </w:t>
      </w:r>
      <w:r>
        <w:rPr>
          <w:rFonts w:ascii="Times New Roman" w:hAnsi="Times New Roman" w:cs="Times New Roman" w:hint="eastAsia"/>
          <w:kern w:val="0"/>
          <w:szCs w:val="20"/>
          <w:lang w:val="en-GB"/>
        </w:rPr>
        <w:t xml:space="preserve">main-effect </w:t>
      </w:r>
      <w:r w:rsidRPr="00814E54">
        <w:rPr>
          <w:rFonts w:ascii="Times New Roman" w:hAnsi="Times New Roman" w:cs="Times New Roman"/>
          <w:kern w:val="0"/>
          <w:szCs w:val="20"/>
          <w:lang w:val="en-GB" w:eastAsia="de-DE"/>
        </w:rPr>
        <w:t>general linear models for leaf N (a</w:t>
      </w:r>
      <w:r>
        <w:rPr>
          <w:rFonts w:ascii="Times New Roman" w:hAnsi="Times New Roman" w:cs="Times New Roman" w:hint="eastAsia"/>
          <w:kern w:val="0"/>
          <w:szCs w:val="20"/>
          <w:lang w:val="en-GB"/>
        </w:rPr>
        <w:t>, d</w:t>
      </w:r>
      <w:r w:rsidRPr="00814E54">
        <w:rPr>
          <w:rFonts w:ascii="Times New Roman" w:hAnsi="Times New Roman" w:cs="Times New Roman"/>
          <w:kern w:val="0"/>
          <w:szCs w:val="20"/>
          <w:lang w:val="en-GB" w:eastAsia="de-DE"/>
        </w:rPr>
        <w:t>), P (b</w:t>
      </w:r>
      <w:r>
        <w:rPr>
          <w:rFonts w:ascii="Times New Roman" w:hAnsi="Times New Roman" w:cs="Times New Roman" w:hint="eastAsia"/>
          <w:kern w:val="0"/>
          <w:szCs w:val="20"/>
          <w:lang w:val="en-GB"/>
        </w:rPr>
        <w:t>, d</w:t>
      </w:r>
      <w:r w:rsidRPr="00814E54">
        <w:rPr>
          <w:rFonts w:ascii="Times New Roman" w:hAnsi="Times New Roman" w:cs="Times New Roman"/>
          <w:kern w:val="0"/>
          <w:szCs w:val="20"/>
          <w:lang w:val="en-GB" w:eastAsia="de-DE"/>
        </w:rPr>
        <w:t>) concentrations and N</w:t>
      </w:r>
      <w:proofErr w:type="gramStart"/>
      <w:r w:rsidRPr="00814E54">
        <w:rPr>
          <w:rFonts w:ascii="Times New Roman" w:hAnsi="Times New Roman" w:cs="Times New Roman"/>
          <w:kern w:val="0"/>
          <w:szCs w:val="20"/>
          <w:lang w:val="en-GB" w:eastAsia="de-DE"/>
        </w:rPr>
        <w:t>:P</w:t>
      </w:r>
      <w:proofErr w:type="gramEnd"/>
      <w:r w:rsidRPr="00814E54">
        <w:rPr>
          <w:rFonts w:ascii="Times New Roman" w:hAnsi="Times New Roman" w:cs="Times New Roman"/>
          <w:kern w:val="0"/>
          <w:szCs w:val="20"/>
          <w:lang w:val="en-GB" w:eastAsia="de-DE"/>
        </w:rPr>
        <w:t xml:space="preserve"> (c</w:t>
      </w:r>
      <w:r>
        <w:rPr>
          <w:rFonts w:ascii="Times New Roman" w:hAnsi="Times New Roman" w:cs="Times New Roman" w:hint="eastAsia"/>
          <w:kern w:val="0"/>
          <w:szCs w:val="20"/>
          <w:lang w:val="en-GB"/>
        </w:rPr>
        <w:t>, e</w:t>
      </w:r>
      <w:r w:rsidRPr="00814E54">
        <w:rPr>
          <w:rFonts w:ascii="Times New Roman" w:hAnsi="Times New Roman" w:cs="Times New Roman"/>
          <w:kern w:val="0"/>
          <w:szCs w:val="20"/>
          <w:lang w:val="en-GB" w:eastAsia="de-DE"/>
        </w:rPr>
        <w:t xml:space="preserve">) of shrubs in </w:t>
      </w:r>
      <w:r>
        <w:rPr>
          <w:rFonts w:ascii="Times New Roman" w:hAnsi="Times New Roman" w:cs="Times New Roman" w:hint="eastAsia"/>
          <w:color w:val="000000"/>
          <w:kern w:val="0"/>
          <w:szCs w:val="20"/>
          <w:lang w:val="en-GB"/>
        </w:rPr>
        <w:t xml:space="preserve">temperate </w:t>
      </w:r>
      <w:proofErr w:type="spellStart"/>
      <w:r>
        <w:rPr>
          <w:rFonts w:ascii="Times New Roman" w:hAnsi="Times New Roman" w:cs="Times New Roman" w:hint="eastAsia"/>
          <w:color w:val="000000"/>
          <w:kern w:val="0"/>
          <w:szCs w:val="20"/>
          <w:lang w:val="en-GB"/>
        </w:rPr>
        <w:t>shrbland</w:t>
      </w:r>
      <w:proofErr w:type="spellEnd"/>
      <w:r>
        <w:rPr>
          <w:rFonts w:ascii="Times New Roman" w:hAnsi="Times New Roman" w:cs="Times New Roman" w:hint="eastAsia"/>
          <w:color w:val="000000"/>
          <w:kern w:val="0"/>
          <w:szCs w:val="20"/>
          <w:lang w:val="en-GB"/>
        </w:rPr>
        <w:t xml:space="preserve"> (a-c) and desert </w:t>
      </w:r>
      <w:proofErr w:type="spellStart"/>
      <w:r>
        <w:rPr>
          <w:rFonts w:ascii="Times New Roman" w:hAnsi="Times New Roman" w:cs="Times New Roman" w:hint="eastAsia"/>
          <w:color w:val="000000"/>
          <w:kern w:val="0"/>
          <w:szCs w:val="20"/>
          <w:lang w:val="en-GB"/>
        </w:rPr>
        <w:t>shrubland</w:t>
      </w:r>
      <w:proofErr w:type="spellEnd"/>
      <w:r>
        <w:rPr>
          <w:rFonts w:ascii="Times New Roman" w:hAnsi="Times New Roman" w:cs="Times New Roman" w:hint="eastAsia"/>
          <w:color w:val="000000"/>
          <w:kern w:val="0"/>
          <w:szCs w:val="20"/>
          <w:lang w:val="en-GB"/>
        </w:rPr>
        <w:t xml:space="preserve"> (d-f)</w:t>
      </w:r>
      <w:r>
        <w:rPr>
          <w:rFonts w:ascii="Times New Roman" w:hAnsi="Times New Roman" w:cs="Times New Roman" w:hint="eastAsia"/>
          <w:kern w:val="0"/>
          <w:szCs w:val="20"/>
          <w:lang w:val="en-GB"/>
        </w:rPr>
        <w:t>.</w:t>
      </w:r>
    </w:p>
    <w:tbl>
      <w:tblPr>
        <w:tblW w:w="8095" w:type="dxa"/>
        <w:tblInd w:w="93" w:type="dxa"/>
        <w:tblLayout w:type="fixed"/>
        <w:tblLook w:val="04A0"/>
      </w:tblPr>
      <w:tblGrid>
        <w:gridCol w:w="441"/>
        <w:gridCol w:w="850"/>
        <w:gridCol w:w="709"/>
        <w:gridCol w:w="1276"/>
        <w:gridCol w:w="283"/>
        <w:gridCol w:w="567"/>
        <w:gridCol w:w="1276"/>
        <w:gridCol w:w="284"/>
        <w:gridCol w:w="708"/>
        <w:gridCol w:w="993"/>
        <w:gridCol w:w="708"/>
      </w:tblGrid>
      <w:tr w:rsidR="00A44D44" w:rsidRPr="00A44D44" w:rsidTr="004D7050">
        <w:trPr>
          <w:trHeight w:val="360"/>
        </w:trPr>
        <w:tc>
          <w:tcPr>
            <w:tcW w:w="4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Interspecific variation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Intraspecific variation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Total variation</w:t>
            </w:r>
          </w:p>
        </w:tc>
      </w:tr>
      <w:tr w:rsidR="00A44D44" w:rsidRPr="00A44D44" w:rsidTr="004D7050">
        <w:trPr>
          <w:trHeight w:val="360"/>
        </w:trPr>
        <w:tc>
          <w:tcPr>
            <w:tcW w:w="4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SS%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(a)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MAT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&lt;0.1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>&lt;0.1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  <w:r w:rsidR="004D705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.0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&lt;0.1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&lt;0.1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58.8</w:t>
            </w: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5.2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98.4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STN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206.4</w:t>
            </w: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16.1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107.5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STP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7.5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</w:t>
            </w:r>
            <w:r w:rsidR="004D705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.0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91</w:t>
            </w:r>
            <w:r w:rsidR="004D705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.0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4125.9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3674.2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8259.9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A44D44" w:rsidRPr="00A44D44" w:rsidTr="004D7050">
        <w:trPr>
          <w:trHeight w:val="360"/>
        </w:trPr>
        <w:tc>
          <w:tcPr>
            <w:tcW w:w="4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2955E1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4399.2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3741.5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8557.6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(b)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MAT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38.2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</w:t>
            </w: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</w:t>
            </w: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36</w:t>
            </w:r>
            <w:r w:rsidR="004D705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6.8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9.4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58.1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</w:t>
            </w: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23.8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4.5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6.2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STN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&lt;0.1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</w:t>
            </w: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STP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38.8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5.4</w:t>
            </w: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39</w:t>
            </w:r>
            <w:r w:rsidR="004D705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7.4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10.2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15.1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38</w:t>
            </w:r>
            <w:r w:rsidR="004D705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52.3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A44D44" w:rsidRPr="00A44D44" w:rsidTr="004D7050">
        <w:trPr>
          <w:trHeight w:val="360"/>
        </w:trPr>
        <w:tc>
          <w:tcPr>
            <w:tcW w:w="4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2955E1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20.5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46.5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72.3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27.7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(c)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MAT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117.6</w:t>
            </w: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72.6</w:t>
            </w: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18.5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370.2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&lt;0.1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105.6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691.6</w:t>
            </w: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38.9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776.2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6.7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STN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62.7</w:t>
            </w: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43.6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STP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.0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191.1</w:t>
            </w: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10.9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218.1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1821.1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4262.2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5551.4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A44D44" w:rsidRPr="00A44D44" w:rsidTr="004D7050">
        <w:trPr>
          <w:trHeight w:val="360"/>
        </w:trPr>
        <w:tc>
          <w:tcPr>
            <w:tcW w:w="4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2955E1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2694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4530.2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6959.5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(d)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MAT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27.9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44.1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13.3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  <w:r w:rsidR="004D705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.0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 w:rsidR="004D705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45.8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STN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32.7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&lt;0.1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29.7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STP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37.1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13.8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88.9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2.7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2125.5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1000</w:t>
            </w:r>
            <w:r w:rsidR="004D705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3038.5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A44D44" w:rsidRPr="00A44D44" w:rsidTr="004D7050">
        <w:trPr>
          <w:trHeight w:val="360"/>
        </w:trPr>
        <w:tc>
          <w:tcPr>
            <w:tcW w:w="4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2955E1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2236.5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1027.9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3247</w:t>
            </w:r>
            <w:r w:rsidR="004D705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6.4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(e)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MAT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&lt;0.1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&lt;0.1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&lt;0.1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59.4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11.3</w:t>
            </w:r>
            <w:r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53.3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14.0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42.5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STN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1.0</w:t>
            </w:r>
            <w:r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&lt;0.1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&lt;0.1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3.3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STP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 w:rsidR="004D705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.0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3.1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12.2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A44D44" w:rsidRPr="00A44D44" w:rsidTr="004D7050">
        <w:trPr>
          <w:trHeight w:val="360"/>
        </w:trPr>
        <w:tc>
          <w:tcPr>
            <w:tcW w:w="4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2955E1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25.2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2955E1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32.9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(f)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MAT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275.8</w:t>
            </w:r>
            <w:r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9.9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  <w:r w:rsidR="004D705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382.6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6.4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1225.9</w:t>
            </w:r>
            <w:r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6.5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</w:t>
            </w:r>
            <w:r w:rsidR="004D705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1404.4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23.3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STN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47.6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34.5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STP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182.9</w:t>
            </w:r>
            <w:r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6.2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117.8</w:t>
            </w:r>
            <w:r w:rsidR="004D7050" w:rsidRPr="004D705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A44D44" w:rsidRPr="00A44D44" w:rsidTr="004D7050">
        <w:trPr>
          <w:trHeight w:val="3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2553.7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1305.9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4084.6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A44D44" w:rsidRPr="00A44D44" w:rsidTr="004D7050">
        <w:trPr>
          <w:trHeight w:val="360"/>
        </w:trPr>
        <w:tc>
          <w:tcPr>
            <w:tcW w:w="4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4285.9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1330.4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left"/>
              <w:rPr>
                <w:rFonts w:ascii="Cambria" w:eastAsia="宋体" w:hAnsi="Cambria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6023.9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D44" w:rsidRPr="00A44D44" w:rsidRDefault="00A44D44" w:rsidP="00A44D4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A44D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32.2</w:t>
            </w:r>
          </w:p>
        </w:tc>
      </w:tr>
    </w:tbl>
    <w:p w:rsidR="008D4E86" w:rsidRPr="00A44D44" w:rsidRDefault="008D4E86" w:rsidP="0060194C">
      <w:pPr>
        <w:widowControl/>
        <w:spacing w:line="360" w:lineRule="auto"/>
        <w:jc w:val="left"/>
        <w:rPr>
          <w:rFonts w:ascii="Times New Roman" w:hAnsi="Times New Roman" w:cs="Times New Roman"/>
          <w:sz w:val="18"/>
          <w:szCs w:val="18"/>
        </w:rPr>
      </w:pPr>
    </w:p>
    <w:sectPr w:rsidR="008D4E86" w:rsidRPr="00A44D44" w:rsidSect="00110385">
      <w:pgSz w:w="11906" w:h="16838"/>
      <w:pgMar w:top="1440" w:right="1800" w:bottom="1440" w:left="1800" w:header="851" w:footer="992" w:gutter="0"/>
      <w:lnNumType w:countBy="1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FFD" w:rsidRDefault="00C60FFD" w:rsidP="000266F7">
      <w:r>
        <w:separator/>
      </w:r>
    </w:p>
  </w:endnote>
  <w:endnote w:type="continuationSeparator" w:id="0">
    <w:p w:rsidR="00C60FFD" w:rsidRDefault="00C60FFD" w:rsidP="00026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PSMER-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D44" w:rsidRDefault="00A57545" w:rsidP="008D4E8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44D4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44D44" w:rsidRDefault="00A44D44" w:rsidP="0011038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D44" w:rsidRDefault="00A57545" w:rsidP="008D4E8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44D44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D1E0D">
      <w:rPr>
        <w:rStyle w:val="ab"/>
        <w:noProof/>
      </w:rPr>
      <w:t>1</w:t>
    </w:r>
    <w:r>
      <w:rPr>
        <w:rStyle w:val="ab"/>
      </w:rPr>
      <w:fldChar w:fldCharType="end"/>
    </w:r>
  </w:p>
  <w:p w:rsidR="00A44D44" w:rsidRDefault="00A44D44" w:rsidP="0011038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FFD" w:rsidRDefault="00C60FFD" w:rsidP="000266F7">
      <w:r>
        <w:separator/>
      </w:r>
    </w:p>
  </w:footnote>
  <w:footnote w:type="continuationSeparator" w:id="0">
    <w:p w:rsidR="00C60FFD" w:rsidRDefault="00C60FFD" w:rsidP="000266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36AD"/>
    <w:rsid w:val="000266F7"/>
    <w:rsid w:val="0007242D"/>
    <w:rsid w:val="00073374"/>
    <w:rsid w:val="00094BFB"/>
    <w:rsid w:val="000A4173"/>
    <w:rsid w:val="000C1C74"/>
    <w:rsid w:val="00110385"/>
    <w:rsid w:val="00122EE3"/>
    <w:rsid w:val="001628F6"/>
    <w:rsid w:val="001964B2"/>
    <w:rsid w:val="001A0DF5"/>
    <w:rsid w:val="001C341C"/>
    <w:rsid w:val="001C36AD"/>
    <w:rsid w:val="001D1E0D"/>
    <w:rsid w:val="002018A1"/>
    <w:rsid w:val="0021112C"/>
    <w:rsid w:val="002146A8"/>
    <w:rsid w:val="00226EFC"/>
    <w:rsid w:val="00227196"/>
    <w:rsid w:val="0023264D"/>
    <w:rsid w:val="00252930"/>
    <w:rsid w:val="00287BF3"/>
    <w:rsid w:val="00290AEB"/>
    <w:rsid w:val="002955E1"/>
    <w:rsid w:val="00296AD3"/>
    <w:rsid w:val="002A54F0"/>
    <w:rsid w:val="00331542"/>
    <w:rsid w:val="0034097D"/>
    <w:rsid w:val="00340BE9"/>
    <w:rsid w:val="003467D2"/>
    <w:rsid w:val="00382886"/>
    <w:rsid w:val="003A21FC"/>
    <w:rsid w:val="003B692E"/>
    <w:rsid w:val="003D5719"/>
    <w:rsid w:val="003D7471"/>
    <w:rsid w:val="003E44E7"/>
    <w:rsid w:val="004168D6"/>
    <w:rsid w:val="00492817"/>
    <w:rsid w:val="00493E9D"/>
    <w:rsid w:val="004A2D08"/>
    <w:rsid w:val="004B0662"/>
    <w:rsid w:val="004D7050"/>
    <w:rsid w:val="005035DB"/>
    <w:rsid w:val="00550C4C"/>
    <w:rsid w:val="00557026"/>
    <w:rsid w:val="005E4FEA"/>
    <w:rsid w:val="0060194C"/>
    <w:rsid w:val="00625211"/>
    <w:rsid w:val="0062588C"/>
    <w:rsid w:val="00675F0E"/>
    <w:rsid w:val="00676358"/>
    <w:rsid w:val="006871CB"/>
    <w:rsid w:val="006A6306"/>
    <w:rsid w:val="006C39E0"/>
    <w:rsid w:val="006D2ED2"/>
    <w:rsid w:val="0072585B"/>
    <w:rsid w:val="00725A4C"/>
    <w:rsid w:val="00726A30"/>
    <w:rsid w:val="00727599"/>
    <w:rsid w:val="0075336D"/>
    <w:rsid w:val="007A5D74"/>
    <w:rsid w:val="007B7BAD"/>
    <w:rsid w:val="008010B5"/>
    <w:rsid w:val="00834008"/>
    <w:rsid w:val="008434AE"/>
    <w:rsid w:val="008529A2"/>
    <w:rsid w:val="008657BB"/>
    <w:rsid w:val="00890066"/>
    <w:rsid w:val="008A4A37"/>
    <w:rsid w:val="008D4E86"/>
    <w:rsid w:val="009867D8"/>
    <w:rsid w:val="00991C42"/>
    <w:rsid w:val="00994B5C"/>
    <w:rsid w:val="009C0333"/>
    <w:rsid w:val="009C07C6"/>
    <w:rsid w:val="009E767D"/>
    <w:rsid w:val="009E7992"/>
    <w:rsid w:val="00A11669"/>
    <w:rsid w:val="00A2483E"/>
    <w:rsid w:val="00A44D44"/>
    <w:rsid w:val="00A57545"/>
    <w:rsid w:val="00AB4C6D"/>
    <w:rsid w:val="00AC0950"/>
    <w:rsid w:val="00AC3D39"/>
    <w:rsid w:val="00AD34F5"/>
    <w:rsid w:val="00AE2AB5"/>
    <w:rsid w:val="00B25067"/>
    <w:rsid w:val="00B85450"/>
    <w:rsid w:val="00B96845"/>
    <w:rsid w:val="00BB032F"/>
    <w:rsid w:val="00BC13CF"/>
    <w:rsid w:val="00C02505"/>
    <w:rsid w:val="00C20DE3"/>
    <w:rsid w:val="00C27B49"/>
    <w:rsid w:val="00C60FFD"/>
    <w:rsid w:val="00C66AC8"/>
    <w:rsid w:val="00C85698"/>
    <w:rsid w:val="00C96BDD"/>
    <w:rsid w:val="00D04D5D"/>
    <w:rsid w:val="00D92D3D"/>
    <w:rsid w:val="00DE263B"/>
    <w:rsid w:val="00DE4DD9"/>
    <w:rsid w:val="00E400FB"/>
    <w:rsid w:val="00E8224F"/>
    <w:rsid w:val="00E877B7"/>
    <w:rsid w:val="00EB2F23"/>
    <w:rsid w:val="00EB6BD8"/>
    <w:rsid w:val="00ED0A70"/>
    <w:rsid w:val="00F101A3"/>
    <w:rsid w:val="00F10234"/>
    <w:rsid w:val="00F47C7D"/>
    <w:rsid w:val="00F64195"/>
    <w:rsid w:val="00F87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AD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C36A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C36AD"/>
    <w:rPr>
      <w:sz w:val="18"/>
      <w:szCs w:val="18"/>
    </w:rPr>
  </w:style>
  <w:style w:type="character" w:styleId="a4">
    <w:name w:val="line number"/>
    <w:basedOn w:val="a0"/>
    <w:uiPriority w:val="99"/>
    <w:semiHidden/>
    <w:unhideWhenUsed/>
    <w:rsid w:val="001C36AD"/>
  </w:style>
  <w:style w:type="character" w:styleId="a5">
    <w:name w:val="annotation reference"/>
    <w:basedOn w:val="a0"/>
    <w:uiPriority w:val="99"/>
    <w:semiHidden/>
    <w:unhideWhenUsed/>
    <w:rsid w:val="001C36AD"/>
    <w:rPr>
      <w:sz w:val="21"/>
      <w:szCs w:val="21"/>
    </w:rPr>
  </w:style>
  <w:style w:type="paragraph" w:styleId="a6">
    <w:name w:val="annotation text"/>
    <w:basedOn w:val="a"/>
    <w:link w:val="Char0"/>
    <w:uiPriority w:val="99"/>
    <w:semiHidden/>
    <w:unhideWhenUsed/>
    <w:rsid w:val="001C36AD"/>
    <w:pPr>
      <w:jc w:val="left"/>
    </w:pPr>
  </w:style>
  <w:style w:type="character" w:customStyle="1" w:styleId="Char0">
    <w:name w:val="批注文字 Char"/>
    <w:basedOn w:val="a0"/>
    <w:link w:val="a6"/>
    <w:uiPriority w:val="99"/>
    <w:semiHidden/>
    <w:rsid w:val="001C36AD"/>
    <w:rPr>
      <w:sz w:val="24"/>
      <w:szCs w:val="24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1C36AD"/>
    <w:rPr>
      <w:b/>
      <w:bCs/>
    </w:rPr>
  </w:style>
  <w:style w:type="character" w:customStyle="1" w:styleId="Char1">
    <w:name w:val="批注主题 Char"/>
    <w:basedOn w:val="Char0"/>
    <w:link w:val="a7"/>
    <w:uiPriority w:val="99"/>
    <w:semiHidden/>
    <w:rsid w:val="001C36AD"/>
    <w:rPr>
      <w:b/>
      <w:bCs/>
      <w:sz w:val="24"/>
      <w:szCs w:val="24"/>
    </w:rPr>
  </w:style>
  <w:style w:type="paragraph" w:styleId="a8">
    <w:name w:val="header"/>
    <w:basedOn w:val="a"/>
    <w:link w:val="Char2"/>
    <w:uiPriority w:val="99"/>
    <w:semiHidden/>
    <w:unhideWhenUsed/>
    <w:rsid w:val="000266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semiHidden/>
    <w:rsid w:val="000266F7"/>
    <w:rPr>
      <w:sz w:val="18"/>
      <w:szCs w:val="18"/>
    </w:rPr>
  </w:style>
  <w:style w:type="paragraph" w:styleId="a9">
    <w:name w:val="footer"/>
    <w:basedOn w:val="a"/>
    <w:link w:val="Char3"/>
    <w:uiPriority w:val="99"/>
    <w:unhideWhenUsed/>
    <w:rsid w:val="000266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rsid w:val="000266F7"/>
    <w:rPr>
      <w:sz w:val="18"/>
      <w:szCs w:val="18"/>
    </w:rPr>
  </w:style>
  <w:style w:type="paragraph" w:styleId="aa">
    <w:name w:val="Subtitle"/>
    <w:basedOn w:val="a"/>
    <w:link w:val="Char4"/>
    <w:qFormat/>
    <w:rsid w:val="0060194C"/>
    <w:pPr>
      <w:widowControl/>
      <w:spacing w:before="120" w:after="60" w:line="360" w:lineRule="auto"/>
      <w:outlineLvl w:val="1"/>
    </w:pPr>
    <w:rPr>
      <w:rFonts w:ascii="Arial" w:hAnsi="Arial" w:cs="Arial"/>
      <w:b/>
      <w:color w:val="000000"/>
      <w:kern w:val="0"/>
      <w:lang w:val="de-DE" w:eastAsia="de-DE"/>
    </w:rPr>
  </w:style>
  <w:style w:type="character" w:customStyle="1" w:styleId="Char4">
    <w:name w:val="副标题 Char"/>
    <w:basedOn w:val="a0"/>
    <w:link w:val="aa"/>
    <w:rsid w:val="0060194C"/>
    <w:rPr>
      <w:rFonts w:ascii="Arial" w:hAnsi="Arial" w:cs="Arial"/>
      <w:b/>
      <w:color w:val="000000"/>
      <w:kern w:val="0"/>
      <w:sz w:val="24"/>
      <w:szCs w:val="24"/>
      <w:lang w:val="de-DE" w:eastAsia="de-DE"/>
    </w:rPr>
  </w:style>
  <w:style w:type="character" w:styleId="ab">
    <w:name w:val="page number"/>
    <w:basedOn w:val="a0"/>
    <w:uiPriority w:val="99"/>
    <w:semiHidden/>
    <w:unhideWhenUsed/>
    <w:rsid w:val="0011038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03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10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5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5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6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CE4A6C-12A7-4BBC-A9BD-E9E61303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1049</Words>
  <Characters>5980</Characters>
  <Application>Microsoft Office Word</Application>
  <DocSecurity>0</DocSecurity>
  <Lines>49</Lines>
  <Paragraphs>14</Paragraphs>
  <ScaleCrop>false</ScaleCrop>
  <Company/>
  <LinksUpToDate>false</LinksUpToDate>
  <CharactersWithSpaces>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Zhiyao Tang</dc:creator>
  <cp:lastModifiedBy>Zhiyao Tang</cp:lastModifiedBy>
  <cp:revision>14</cp:revision>
  <dcterms:created xsi:type="dcterms:W3CDTF">2015-07-28T04:04:00Z</dcterms:created>
  <dcterms:modified xsi:type="dcterms:W3CDTF">2016-01-27T08:55:00Z</dcterms:modified>
</cp:coreProperties>
</file>